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5AC85" w14:textId="21A002AB" w:rsidR="002F76F4" w:rsidRPr="00BD44C5" w:rsidRDefault="003A03CC" w:rsidP="00EA36E7">
      <w:pPr>
        <w:pStyle w:val="NoSpacing"/>
        <w:jc w:val="center"/>
        <w:rPr>
          <w:rFonts w:ascii="Arial" w:hAnsi="Arial" w:cs="Arial"/>
          <w:b/>
          <w:bCs/>
          <w:sz w:val="32"/>
          <w:szCs w:val="32"/>
        </w:rPr>
      </w:pPr>
      <w:bookmarkStart w:id="0" w:name="_GoBack"/>
      <w:bookmarkEnd w:id="0"/>
      <w:r>
        <w:rPr>
          <w:rFonts w:ascii="Arial" w:hAnsi="Arial" w:cs="Arial"/>
          <w:b/>
          <w:bCs/>
          <w:sz w:val="32"/>
          <w:szCs w:val="32"/>
        </w:rPr>
        <w:t xml:space="preserve">Sites </w:t>
      </w:r>
      <w:r w:rsidR="00EA36E7">
        <w:rPr>
          <w:rFonts w:ascii="Arial" w:hAnsi="Arial" w:cs="Arial"/>
          <w:b/>
          <w:bCs/>
          <w:sz w:val="32"/>
          <w:szCs w:val="32"/>
        </w:rPr>
        <w:t xml:space="preserve">Security and Guardian </w:t>
      </w:r>
      <w:r w:rsidR="00600B5D" w:rsidRPr="00BD44C5">
        <w:rPr>
          <w:rFonts w:ascii="Arial" w:hAnsi="Arial" w:cs="Arial"/>
          <w:b/>
          <w:bCs/>
          <w:sz w:val="32"/>
          <w:szCs w:val="32"/>
        </w:rPr>
        <w:t xml:space="preserve">Services </w:t>
      </w:r>
    </w:p>
    <w:p w14:paraId="13E843A2" w14:textId="77777777" w:rsidR="00600B5D" w:rsidRPr="00BD44C5" w:rsidRDefault="00600B5D" w:rsidP="00AD591D">
      <w:pPr>
        <w:pStyle w:val="NoSpacing"/>
        <w:jc w:val="center"/>
        <w:rPr>
          <w:rFonts w:ascii="Arial" w:hAnsi="Arial" w:cs="Arial"/>
          <w:b/>
          <w:bCs/>
          <w:sz w:val="32"/>
          <w:szCs w:val="32"/>
        </w:rPr>
      </w:pPr>
      <w:r w:rsidRPr="00BD44C5">
        <w:rPr>
          <w:rFonts w:ascii="Arial" w:hAnsi="Arial" w:cs="Arial"/>
          <w:b/>
          <w:bCs/>
          <w:sz w:val="32"/>
          <w:szCs w:val="32"/>
        </w:rPr>
        <w:t>Framework Agreement</w:t>
      </w:r>
    </w:p>
    <w:p w14:paraId="5077651C" w14:textId="77777777" w:rsidR="002F76F4" w:rsidRPr="00BD44C5" w:rsidRDefault="002F76F4" w:rsidP="00AD591D">
      <w:pPr>
        <w:pStyle w:val="NoSpacing"/>
        <w:jc w:val="both"/>
        <w:rPr>
          <w:rFonts w:ascii="Arial" w:hAnsi="Arial" w:cs="Arial"/>
        </w:rPr>
      </w:pPr>
    </w:p>
    <w:p w14:paraId="0F6EB30C" w14:textId="77777777" w:rsidR="003F38BF" w:rsidRPr="00BD44C5" w:rsidRDefault="003F38BF" w:rsidP="00AD591D">
      <w:pPr>
        <w:pStyle w:val="NoSpacing"/>
        <w:jc w:val="both"/>
        <w:rPr>
          <w:rFonts w:ascii="Arial" w:hAnsi="Arial" w:cs="Arial"/>
        </w:rPr>
      </w:pPr>
    </w:p>
    <w:p w14:paraId="24D79EF7" w14:textId="77777777" w:rsidR="003F38BF" w:rsidRPr="00BD44C5" w:rsidRDefault="003F38BF" w:rsidP="00AD591D">
      <w:pPr>
        <w:pStyle w:val="NoSpacing"/>
        <w:jc w:val="both"/>
        <w:rPr>
          <w:rFonts w:ascii="Arial" w:hAnsi="Arial" w:cs="Arial"/>
        </w:rPr>
      </w:pPr>
    </w:p>
    <w:p w14:paraId="7EFA27C5" w14:textId="77777777" w:rsidR="00C40519" w:rsidRPr="00BD44C5" w:rsidRDefault="00C40519" w:rsidP="00AD591D">
      <w:pPr>
        <w:pStyle w:val="NoSpacing"/>
        <w:jc w:val="both"/>
        <w:rPr>
          <w:rFonts w:ascii="Arial" w:hAnsi="Arial" w:cs="Arial"/>
          <w:b/>
          <w:bCs/>
        </w:rPr>
      </w:pPr>
      <w:r w:rsidRPr="00BD44C5">
        <w:rPr>
          <w:rFonts w:ascii="Arial" w:hAnsi="Arial" w:cs="Arial"/>
        </w:rPr>
        <w:t xml:space="preserve">This </w:t>
      </w:r>
      <w:r w:rsidR="00600B5D" w:rsidRPr="00BD44C5">
        <w:rPr>
          <w:rFonts w:ascii="Arial" w:hAnsi="Arial" w:cs="Arial"/>
        </w:rPr>
        <w:t>framework agreement</w:t>
      </w:r>
      <w:r w:rsidRPr="00BD44C5">
        <w:rPr>
          <w:rFonts w:ascii="Arial" w:hAnsi="Arial" w:cs="Arial"/>
          <w:b/>
          <w:bCs/>
        </w:rPr>
        <w:t xml:space="preserve"> (</w:t>
      </w:r>
      <w:r w:rsidR="003F4317" w:rsidRPr="00BD44C5">
        <w:rPr>
          <w:rFonts w:ascii="Arial" w:hAnsi="Arial" w:cs="Arial"/>
          <w:b/>
          <w:bCs/>
        </w:rPr>
        <w:t xml:space="preserve">Hereinafter referred to as </w:t>
      </w:r>
      <w:r w:rsidRPr="00BD44C5">
        <w:rPr>
          <w:rFonts w:ascii="Arial" w:hAnsi="Arial" w:cs="Arial"/>
          <w:b/>
          <w:bCs/>
        </w:rPr>
        <w:t xml:space="preserve">“the </w:t>
      </w:r>
      <w:r w:rsidR="00600B5D" w:rsidRPr="00BD44C5">
        <w:rPr>
          <w:rFonts w:ascii="Arial" w:hAnsi="Arial" w:cs="Arial"/>
          <w:b/>
          <w:bCs/>
        </w:rPr>
        <w:t>FWA</w:t>
      </w:r>
      <w:r w:rsidRPr="00BD44C5">
        <w:rPr>
          <w:rFonts w:ascii="Arial" w:hAnsi="Arial" w:cs="Arial"/>
          <w:b/>
          <w:bCs/>
        </w:rPr>
        <w:t xml:space="preserve">”) </w:t>
      </w:r>
      <w:r w:rsidR="00BA4E28" w:rsidRPr="00BD44C5">
        <w:rPr>
          <w:rFonts w:ascii="Arial" w:hAnsi="Arial" w:cs="Arial"/>
        </w:rPr>
        <w:t xml:space="preserve">is made and entered into </w:t>
      </w:r>
      <w:r w:rsidR="00A761D8" w:rsidRPr="00BD44C5">
        <w:rPr>
          <w:rFonts w:ascii="Arial" w:hAnsi="Arial" w:cs="Arial"/>
        </w:rPr>
        <w:t>by and between:</w:t>
      </w:r>
    </w:p>
    <w:p w14:paraId="5DD499B0" w14:textId="77777777" w:rsidR="00C40519" w:rsidRPr="00BD44C5" w:rsidRDefault="00C40519" w:rsidP="00AD591D">
      <w:pPr>
        <w:pStyle w:val="NoSpacing"/>
        <w:jc w:val="both"/>
        <w:rPr>
          <w:rFonts w:ascii="Arial" w:hAnsi="Arial" w:cs="Arial"/>
        </w:rPr>
      </w:pPr>
    </w:p>
    <w:p w14:paraId="179B4219" w14:textId="3E211534" w:rsidR="00450577" w:rsidRDefault="00600B5D" w:rsidP="006B2CFE">
      <w:pPr>
        <w:autoSpaceDE w:val="0"/>
        <w:autoSpaceDN w:val="0"/>
        <w:spacing w:after="0" w:line="240" w:lineRule="auto"/>
        <w:jc w:val="both"/>
        <w:rPr>
          <w:rFonts w:ascii="Arial" w:hAnsi="Arial" w:cs="Arial"/>
        </w:rPr>
      </w:pPr>
      <w:r w:rsidRPr="00BD44C5">
        <w:rPr>
          <w:rFonts w:ascii="Arial" w:hAnsi="Arial" w:cs="Arial"/>
          <w:b/>
          <w:bCs/>
        </w:rPr>
        <w:t>Mobile Interim Company No.2 S.A.L.,</w:t>
      </w:r>
      <w:r w:rsidRPr="00BD44C5">
        <w:rPr>
          <w:rFonts w:ascii="Arial" w:hAnsi="Arial" w:cs="Arial"/>
        </w:rPr>
        <w:t xml:space="preserve"> </w:t>
      </w:r>
      <w:r w:rsidR="00450577" w:rsidRPr="00BD44C5">
        <w:rPr>
          <w:rFonts w:ascii="Arial" w:hAnsi="Arial" w:cs="Arial"/>
        </w:rPr>
        <w:t xml:space="preserve">a company </w:t>
      </w:r>
      <w:r w:rsidRPr="00BD44C5">
        <w:rPr>
          <w:rFonts w:ascii="Arial" w:hAnsi="Arial" w:cs="Arial"/>
        </w:rPr>
        <w:t xml:space="preserve">registered at the Trade Register of Beirut under the number /1000382/, and registered at the Ministry of Finance under the number /291711/, </w:t>
      </w:r>
      <w:r w:rsidR="005F740C" w:rsidRPr="00BD44C5">
        <w:rPr>
          <w:rFonts w:ascii="Arial" w:hAnsi="Arial" w:cs="Arial"/>
        </w:rPr>
        <w:t xml:space="preserve">electing domicile at, touch Building, </w:t>
      </w:r>
      <w:r w:rsidR="00287B28" w:rsidRPr="00BD44C5">
        <w:rPr>
          <w:rFonts w:ascii="Arial" w:hAnsi="Arial" w:cs="Arial"/>
        </w:rPr>
        <w:t>Beirut Central (</w:t>
      </w:r>
      <w:r w:rsidR="005F740C" w:rsidRPr="00BD44C5">
        <w:rPr>
          <w:rFonts w:ascii="Arial" w:hAnsi="Arial" w:cs="Arial"/>
        </w:rPr>
        <w:t>blocs B and C</w:t>
      </w:r>
      <w:r w:rsidR="00287B28" w:rsidRPr="00BD44C5">
        <w:rPr>
          <w:rFonts w:ascii="Arial" w:hAnsi="Arial" w:cs="Arial"/>
        </w:rPr>
        <w:t>)</w:t>
      </w:r>
      <w:r w:rsidR="005F740C" w:rsidRPr="00BD44C5">
        <w:rPr>
          <w:rFonts w:ascii="Arial" w:hAnsi="Arial" w:cs="Arial"/>
        </w:rPr>
        <w:t xml:space="preserve">, Fouad Chehab Avenue, </w:t>
      </w:r>
      <w:proofErr w:type="spellStart"/>
      <w:r w:rsidR="006B2CFE">
        <w:rPr>
          <w:rFonts w:ascii="Arial" w:hAnsi="Arial" w:cs="Arial"/>
        </w:rPr>
        <w:t>Bashoura</w:t>
      </w:r>
      <w:proofErr w:type="spellEnd"/>
      <w:r w:rsidR="006B2CFE">
        <w:rPr>
          <w:rFonts w:ascii="Arial" w:hAnsi="Arial" w:cs="Arial"/>
        </w:rPr>
        <w:t xml:space="preserve">, </w:t>
      </w:r>
      <w:r w:rsidR="005F740C" w:rsidRPr="00BD44C5">
        <w:rPr>
          <w:rFonts w:ascii="Arial" w:hAnsi="Arial" w:cs="Arial"/>
        </w:rPr>
        <w:t>Beirut, Lebanon</w:t>
      </w:r>
      <w:r w:rsidR="006B2CFE">
        <w:rPr>
          <w:rFonts w:ascii="Arial" w:hAnsi="Arial" w:cs="Arial"/>
        </w:rPr>
        <w:t>.</w:t>
      </w:r>
    </w:p>
    <w:p w14:paraId="74527DA0" w14:textId="77777777" w:rsidR="006B2CFE" w:rsidRPr="00BD44C5" w:rsidRDefault="006B2CFE" w:rsidP="006B2CFE">
      <w:pPr>
        <w:autoSpaceDE w:val="0"/>
        <w:autoSpaceDN w:val="0"/>
        <w:spacing w:after="0" w:line="240" w:lineRule="auto"/>
        <w:jc w:val="both"/>
        <w:rPr>
          <w:rFonts w:ascii="Arial" w:hAnsi="Arial" w:cs="Arial"/>
        </w:rPr>
      </w:pPr>
    </w:p>
    <w:p w14:paraId="3A4382E3" w14:textId="77777777" w:rsidR="00600B5D" w:rsidRPr="00BD44C5" w:rsidRDefault="00600B5D" w:rsidP="00AD591D">
      <w:pPr>
        <w:autoSpaceDE w:val="0"/>
        <w:autoSpaceDN w:val="0"/>
        <w:spacing w:after="0" w:line="240" w:lineRule="auto"/>
        <w:jc w:val="both"/>
        <w:rPr>
          <w:rFonts w:ascii="Arial" w:hAnsi="Arial" w:cs="Arial"/>
        </w:rPr>
      </w:pPr>
      <w:r w:rsidRPr="00BD44C5">
        <w:rPr>
          <w:rFonts w:ascii="Arial" w:hAnsi="Arial" w:cs="Arial"/>
        </w:rPr>
        <w:t xml:space="preserve">(Hereinafter referred to as </w:t>
      </w:r>
      <w:r w:rsidRPr="00BD44C5">
        <w:rPr>
          <w:rFonts w:ascii="Arial" w:hAnsi="Arial" w:cs="Arial"/>
          <w:b/>
          <w:bCs/>
        </w:rPr>
        <w:t>“MIC2”</w:t>
      </w:r>
      <w:r w:rsidRPr="00BD44C5">
        <w:rPr>
          <w:rFonts w:ascii="Arial" w:hAnsi="Arial" w:cs="Arial"/>
          <w:bCs/>
        </w:rPr>
        <w:t>).</w:t>
      </w:r>
      <w:r w:rsidRPr="00BD44C5">
        <w:rPr>
          <w:rFonts w:ascii="Arial" w:hAnsi="Arial" w:cs="Arial"/>
        </w:rPr>
        <w:t xml:space="preserve"> </w:t>
      </w:r>
    </w:p>
    <w:p w14:paraId="4B011515" w14:textId="77777777" w:rsidR="00600B5D" w:rsidRPr="00BD44C5" w:rsidRDefault="00600B5D" w:rsidP="00AD591D">
      <w:pPr>
        <w:pStyle w:val="NoSpacing"/>
        <w:jc w:val="both"/>
        <w:rPr>
          <w:rFonts w:ascii="Arial" w:hAnsi="Arial" w:cs="Arial"/>
        </w:rPr>
      </w:pPr>
    </w:p>
    <w:p w14:paraId="03929F93" w14:textId="77777777" w:rsidR="00600B5D" w:rsidRPr="00BD44C5" w:rsidRDefault="00600B5D" w:rsidP="00AD591D">
      <w:pPr>
        <w:pStyle w:val="NoSpacing"/>
        <w:jc w:val="center"/>
        <w:rPr>
          <w:rFonts w:ascii="Arial" w:hAnsi="Arial" w:cs="Arial"/>
          <w:b/>
          <w:bCs/>
        </w:rPr>
      </w:pPr>
      <w:r w:rsidRPr="00BD44C5">
        <w:rPr>
          <w:rFonts w:ascii="Arial" w:hAnsi="Arial" w:cs="Arial"/>
          <w:b/>
          <w:bCs/>
        </w:rPr>
        <w:t>And</w:t>
      </w:r>
    </w:p>
    <w:p w14:paraId="2B006ED2" w14:textId="77777777" w:rsidR="00BA4E28" w:rsidRPr="00BD44C5" w:rsidRDefault="00BA4E28" w:rsidP="00AD591D">
      <w:pPr>
        <w:pStyle w:val="NoSpacing"/>
        <w:jc w:val="center"/>
        <w:rPr>
          <w:rFonts w:ascii="Arial" w:hAnsi="Arial" w:cs="Arial"/>
          <w:b/>
          <w:bCs/>
        </w:rPr>
      </w:pPr>
    </w:p>
    <w:p w14:paraId="4AA82C67" w14:textId="77777777" w:rsidR="00600B5D" w:rsidRPr="00BD44C5" w:rsidRDefault="00BA4E28" w:rsidP="005F740C">
      <w:pPr>
        <w:pStyle w:val="NoSpacing"/>
        <w:jc w:val="both"/>
        <w:rPr>
          <w:rFonts w:ascii="Arial" w:hAnsi="Arial" w:cs="Arial"/>
          <w:b/>
          <w:bCs/>
        </w:rPr>
      </w:pPr>
      <w:r w:rsidRPr="00BD44C5">
        <w:rPr>
          <w:rFonts w:ascii="Arial" w:hAnsi="Arial" w:cs="Arial"/>
          <w:b/>
          <w:bCs/>
        </w:rPr>
        <w:t>………………</w:t>
      </w:r>
      <w:r w:rsidR="00600B5D" w:rsidRPr="00BD44C5">
        <w:rPr>
          <w:rFonts w:ascii="Arial" w:hAnsi="Arial" w:cs="Arial"/>
          <w:b/>
          <w:bCs/>
        </w:rPr>
        <w:t>,</w:t>
      </w:r>
      <w:r w:rsidR="00600B5D" w:rsidRPr="00BD44C5">
        <w:rPr>
          <w:rFonts w:ascii="Arial" w:hAnsi="Arial" w:cs="Arial"/>
        </w:rPr>
        <w:t xml:space="preserve"> </w:t>
      </w:r>
      <w:r w:rsidR="00450577" w:rsidRPr="00BD44C5">
        <w:rPr>
          <w:rFonts w:ascii="Arial" w:hAnsi="Arial" w:cs="Arial"/>
        </w:rPr>
        <w:t xml:space="preserve">a company </w:t>
      </w:r>
      <w:r w:rsidR="00600B5D" w:rsidRPr="00BD44C5">
        <w:rPr>
          <w:rFonts w:ascii="Arial" w:hAnsi="Arial" w:cs="Arial"/>
        </w:rPr>
        <w:t xml:space="preserve">registered at the Trade Register of </w:t>
      </w:r>
      <w:r w:rsidRPr="00BD44C5">
        <w:rPr>
          <w:rFonts w:ascii="Arial" w:hAnsi="Arial" w:cs="Arial"/>
        </w:rPr>
        <w:t>…….</w:t>
      </w:r>
      <w:r w:rsidR="00600B5D" w:rsidRPr="00BD44C5">
        <w:rPr>
          <w:rFonts w:ascii="Arial" w:hAnsi="Arial" w:cs="Arial"/>
        </w:rPr>
        <w:t xml:space="preserve"> under the number /</w:t>
      </w:r>
      <w:r w:rsidRPr="00BD44C5">
        <w:rPr>
          <w:rFonts w:ascii="Arial" w:hAnsi="Arial" w:cs="Arial"/>
        </w:rPr>
        <w:t>…………….</w:t>
      </w:r>
      <w:r w:rsidR="00600B5D" w:rsidRPr="00BD44C5">
        <w:rPr>
          <w:rFonts w:ascii="Arial" w:hAnsi="Arial" w:cs="Arial"/>
        </w:rPr>
        <w:t>/, and registered at the</w:t>
      </w:r>
      <w:r w:rsidR="00450577" w:rsidRPr="00BD44C5">
        <w:rPr>
          <w:rFonts w:ascii="Arial" w:hAnsi="Arial" w:cs="Arial"/>
        </w:rPr>
        <w:t xml:space="preserve"> Lebanese</w:t>
      </w:r>
      <w:r w:rsidR="00600B5D" w:rsidRPr="00BD44C5">
        <w:rPr>
          <w:rFonts w:ascii="Arial" w:hAnsi="Arial" w:cs="Arial"/>
        </w:rPr>
        <w:t xml:space="preserve"> Ministry of Finance under the number /</w:t>
      </w:r>
      <w:r w:rsidRPr="00BD44C5">
        <w:rPr>
          <w:rFonts w:ascii="Arial" w:hAnsi="Arial" w:cs="Arial"/>
        </w:rPr>
        <w:t>……………</w:t>
      </w:r>
      <w:r w:rsidR="00600B5D" w:rsidRPr="00BD44C5">
        <w:rPr>
          <w:rFonts w:ascii="Arial" w:hAnsi="Arial" w:cs="Arial"/>
        </w:rPr>
        <w:t xml:space="preserve">/, </w:t>
      </w:r>
      <w:r w:rsidR="005F740C" w:rsidRPr="00BD44C5">
        <w:rPr>
          <w:rFonts w:ascii="Arial" w:hAnsi="Arial" w:cs="Arial"/>
        </w:rPr>
        <w:t xml:space="preserve">electing </w:t>
      </w:r>
      <w:r w:rsidR="00147D0C" w:rsidRPr="00BD44C5">
        <w:rPr>
          <w:rFonts w:ascii="Arial" w:hAnsi="Arial" w:cs="Arial"/>
        </w:rPr>
        <w:t>domicile</w:t>
      </w:r>
      <w:r w:rsidR="00600B5D" w:rsidRPr="00BD44C5">
        <w:rPr>
          <w:rFonts w:ascii="Arial" w:hAnsi="Arial" w:cs="Arial"/>
        </w:rPr>
        <w:t xml:space="preserve"> at </w:t>
      </w:r>
      <w:r w:rsidRPr="00BD44C5">
        <w:rPr>
          <w:rFonts w:ascii="Arial" w:hAnsi="Arial" w:cs="Arial"/>
        </w:rPr>
        <w:t>…………………………………………</w:t>
      </w:r>
      <w:r w:rsidR="00600B5D" w:rsidRPr="00BD44C5">
        <w:rPr>
          <w:rFonts w:ascii="Arial" w:hAnsi="Arial" w:cs="Arial"/>
        </w:rPr>
        <w:t>,</w:t>
      </w:r>
      <w:r w:rsidRPr="00BD44C5">
        <w:rPr>
          <w:rFonts w:ascii="Arial" w:hAnsi="Arial" w:cs="Arial"/>
        </w:rPr>
        <w:t xml:space="preserve"> Lebanon, represented in this framework agreement</w:t>
      </w:r>
      <w:r w:rsidR="00600B5D" w:rsidRPr="00BD44C5">
        <w:rPr>
          <w:rFonts w:ascii="Arial" w:hAnsi="Arial" w:cs="Arial"/>
        </w:rPr>
        <w:t xml:space="preserve"> by its ………………………….</w:t>
      </w:r>
    </w:p>
    <w:p w14:paraId="30BC5B83" w14:textId="77777777" w:rsidR="00600B5D" w:rsidRPr="00BD44C5" w:rsidRDefault="00600B5D" w:rsidP="00AD591D">
      <w:pPr>
        <w:pStyle w:val="NoSpacing"/>
        <w:jc w:val="both"/>
        <w:rPr>
          <w:rFonts w:ascii="Arial" w:hAnsi="Arial" w:cs="Arial"/>
        </w:rPr>
      </w:pPr>
    </w:p>
    <w:p w14:paraId="450F803D" w14:textId="77777777" w:rsidR="00600B5D" w:rsidRPr="00BD44C5" w:rsidRDefault="00600B5D" w:rsidP="00AD591D">
      <w:pPr>
        <w:pStyle w:val="NoSpacing"/>
        <w:jc w:val="both"/>
        <w:rPr>
          <w:rFonts w:ascii="Arial" w:hAnsi="Arial" w:cs="Arial"/>
        </w:rPr>
      </w:pPr>
    </w:p>
    <w:p w14:paraId="7EB78138" w14:textId="77777777" w:rsidR="00600B5D" w:rsidRPr="00BD44C5" w:rsidRDefault="00600B5D" w:rsidP="00AD591D">
      <w:pPr>
        <w:autoSpaceDE w:val="0"/>
        <w:autoSpaceDN w:val="0"/>
        <w:spacing w:after="0" w:line="240" w:lineRule="auto"/>
        <w:jc w:val="both"/>
        <w:rPr>
          <w:rFonts w:ascii="Arial" w:hAnsi="Arial" w:cs="Arial"/>
        </w:rPr>
      </w:pPr>
      <w:r w:rsidRPr="00BD44C5">
        <w:rPr>
          <w:rFonts w:ascii="Arial" w:hAnsi="Arial" w:cs="Arial"/>
        </w:rPr>
        <w:t xml:space="preserve">(Hereinafter referred to as </w:t>
      </w:r>
      <w:r w:rsidRPr="00BD44C5">
        <w:rPr>
          <w:rFonts w:ascii="Arial" w:hAnsi="Arial" w:cs="Arial"/>
          <w:b/>
          <w:bCs/>
        </w:rPr>
        <w:t>“Supplier”</w:t>
      </w:r>
      <w:r w:rsidRPr="00BD44C5">
        <w:rPr>
          <w:rFonts w:ascii="Arial" w:hAnsi="Arial" w:cs="Arial"/>
          <w:bCs/>
        </w:rPr>
        <w:t>).</w:t>
      </w:r>
      <w:r w:rsidRPr="00BD44C5">
        <w:rPr>
          <w:rFonts w:ascii="Arial" w:hAnsi="Arial" w:cs="Arial"/>
        </w:rPr>
        <w:t xml:space="preserve"> </w:t>
      </w:r>
    </w:p>
    <w:p w14:paraId="60E5321C" w14:textId="77777777" w:rsidR="00600B5D" w:rsidRPr="00BD44C5" w:rsidRDefault="00600B5D" w:rsidP="00AD591D">
      <w:pPr>
        <w:pStyle w:val="NoSpacing"/>
        <w:jc w:val="both"/>
        <w:rPr>
          <w:rFonts w:ascii="Arial" w:hAnsi="Arial" w:cs="Arial"/>
          <w:b/>
          <w:bCs/>
        </w:rPr>
      </w:pPr>
    </w:p>
    <w:p w14:paraId="53C0443F" w14:textId="77777777" w:rsidR="00600B5D" w:rsidRPr="00BD44C5" w:rsidRDefault="00600B5D" w:rsidP="00AD591D">
      <w:pPr>
        <w:autoSpaceDE w:val="0"/>
        <w:autoSpaceDN w:val="0"/>
        <w:spacing w:after="0" w:line="240" w:lineRule="auto"/>
        <w:rPr>
          <w:rFonts w:ascii="Arial" w:hAnsi="Arial" w:cs="Arial"/>
          <w:color w:val="000000"/>
        </w:rPr>
      </w:pPr>
      <w:r w:rsidRPr="00BD44C5">
        <w:rPr>
          <w:rFonts w:ascii="Arial" w:hAnsi="Arial" w:cs="Arial"/>
        </w:rPr>
        <w:t>Each of the two parties is hereinafter referred to as a ‘</w:t>
      </w:r>
      <w:r w:rsidRPr="00BD44C5">
        <w:rPr>
          <w:rFonts w:ascii="Arial" w:hAnsi="Arial" w:cs="Arial"/>
          <w:b/>
          <w:bCs/>
        </w:rPr>
        <w:t>’Party</w:t>
      </w:r>
      <w:r w:rsidRPr="00BD44C5">
        <w:rPr>
          <w:rFonts w:ascii="Arial" w:hAnsi="Arial" w:cs="Arial"/>
        </w:rPr>
        <w:t>”’ and collectively as the</w:t>
      </w:r>
      <w:r w:rsidRPr="00BD44C5">
        <w:rPr>
          <w:rFonts w:ascii="Arial" w:hAnsi="Arial" w:cs="Arial"/>
          <w:color w:val="000000"/>
        </w:rPr>
        <w:t xml:space="preserve"> "</w:t>
      </w:r>
      <w:r w:rsidRPr="00BD44C5">
        <w:rPr>
          <w:rFonts w:ascii="Arial" w:hAnsi="Arial" w:cs="Arial"/>
          <w:b/>
          <w:bCs/>
        </w:rPr>
        <w:t>Parties</w:t>
      </w:r>
      <w:r w:rsidRPr="00BD44C5">
        <w:rPr>
          <w:rFonts w:ascii="Arial" w:hAnsi="Arial" w:cs="Arial"/>
          <w:color w:val="000000"/>
        </w:rPr>
        <w:t>".</w:t>
      </w:r>
    </w:p>
    <w:p w14:paraId="12070A31" w14:textId="77777777" w:rsidR="00C40519" w:rsidRPr="00BD44C5" w:rsidRDefault="00C40519" w:rsidP="00AD591D">
      <w:pPr>
        <w:pStyle w:val="NoSpacing"/>
        <w:jc w:val="both"/>
        <w:rPr>
          <w:rFonts w:ascii="Arial" w:hAnsi="Arial" w:cs="Arial"/>
        </w:rPr>
      </w:pPr>
    </w:p>
    <w:p w14:paraId="331EC375" w14:textId="77777777" w:rsidR="00C40519" w:rsidRPr="00BD44C5" w:rsidRDefault="00C40519" w:rsidP="00AD591D">
      <w:pPr>
        <w:pStyle w:val="NoSpacing"/>
        <w:jc w:val="both"/>
        <w:rPr>
          <w:rFonts w:ascii="Arial" w:hAnsi="Arial" w:cs="Arial"/>
        </w:rPr>
      </w:pPr>
    </w:p>
    <w:p w14:paraId="3E3D282F" w14:textId="77777777" w:rsidR="00C40519" w:rsidRPr="00BD44C5" w:rsidRDefault="00C40519" w:rsidP="00AD591D">
      <w:pPr>
        <w:pStyle w:val="NoSpacing"/>
        <w:jc w:val="both"/>
        <w:rPr>
          <w:rFonts w:ascii="Arial" w:hAnsi="Arial" w:cs="Arial"/>
          <w:b/>
          <w:bCs/>
        </w:rPr>
      </w:pPr>
      <w:r w:rsidRPr="00BD44C5">
        <w:rPr>
          <w:rFonts w:ascii="Arial" w:hAnsi="Arial" w:cs="Arial"/>
          <w:b/>
          <w:bCs/>
        </w:rPr>
        <w:t>Preamble:</w:t>
      </w:r>
    </w:p>
    <w:p w14:paraId="4B3B7441" w14:textId="77777777" w:rsidR="00C40519" w:rsidRPr="00BD44C5" w:rsidRDefault="00C40519" w:rsidP="00AD591D">
      <w:pPr>
        <w:pStyle w:val="NoSpacing"/>
        <w:jc w:val="both"/>
        <w:rPr>
          <w:rFonts w:ascii="Arial" w:hAnsi="Arial" w:cs="Arial"/>
        </w:rPr>
      </w:pPr>
    </w:p>
    <w:p w14:paraId="42E7D202" w14:textId="77777777" w:rsidR="003F38BF" w:rsidRPr="00BD44C5" w:rsidRDefault="00EE1C28" w:rsidP="00BB4469">
      <w:pPr>
        <w:pStyle w:val="NoSpacing"/>
        <w:jc w:val="both"/>
        <w:rPr>
          <w:rFonts w:ascii="Arial" w:hAnsi="Arial" w:cs="Arial"/>
        </w:rPr>
      </w:pPr>
      <w:r w:rsidRPr="00BD44C5">
        <w:rPr>
          <w:rFonts w:ascii="Arial" w:hAnsi="Arial" w:cs="Arial"/>
        </w:rPr>
        <w:t xml:space="preserve">Whereas, </w:t>
      </w:r>
      <w:r w:rsidR="003F38BF" w:rsidRPr="00BD44C5">
        <w:rPr>
          <w:rFonts w:ascii="Arial" w:hAnsi="Arial" w:cs="Arial"/>
        </w:rPr>
        <w:t xml:space="preserve">MIC2 </w:t>
      </w:r>
      <w:r w:rsidRPr="00BD44C5">
        <w:rPr>
          <w:rFonts w:ascii="Arial" w:hAnsi="Arial" w:cs="Arial"/>
        </w:rPr>
        <w:t xml:space="preserve">is </w:t>
      </w:r>
      <w:r w:rsidR="003F38BF" w:rsidRPr="00BD44C5">
        <w:rPr>
          <w:rFonts w:ascii="Arial" w:hAnsi="Arial" w:cs="Arial"/>
        </w:rPr>
        <w:t>operat</w:t>
      </w:r>
      <w:r w:rsidRPr="00BD44C5">
        <w:rPr>
          <w:rFonts w:ascii="Arial" w:hAnsi="Arial" w:cs="Arial"/>
        </w:rPr>
        <w:t>ing</w:t>
      </w:r>
      <w:r w:rsidR="003F38BF" w:rsidRPr="00BD44C5">
        <w:rPr>
          <w:rFonts w:ascii="Arial" w:hAnsi="Arial" w:cs="Arial"/>
        </w:rPr>
        <w:t xml:space="preserve"> the second mobile network</w:t>
      </w:r>
      <w:r w:rsidR="00BB4469" w:rsidRPr="00BD44C5">
        <w:rPr>
          <w:rFonts w:ascii="Arial" w:hAnsi="Arial" w:cs="Arial"/>
        </w:rPr>
        <w:t xml:space="preserve"> in Lebanon</w:t>
      </w:r>
      <w:r w:rsidR="003F38BF" w:rsidRPr="00BD44C5">
        <w:rPr>
          <w:rFonts w:ascii="Arial" w:hAnsi="Arial" w:cs="Arial"/>
        </w:rPr>
        <w:t xml:space="preserve"> for the</w:t>
      </w:r>
      <w:r w:rsidR="00BB4469" w:rsidRPr="00BD44C5">
        <w:rPr>
          <w:rFonts w:ascii="Arial" w:hAnsi="Arial" w:cs="Arial"/>
        </w:rPr>
        <w:t xml:space="preserve"> account and for the</w:t>
      </w:r>
      <w:r w:rsidR="003F38BF" w:rsidRPr="00BD44C5">
        <w:rPr>
          <w:rFonts w:ascii="Arial" w:hAnsi="Arial" w:cs="Arial"/>
        </w:rPr>
        <w:t xml:space="preserve"> benefit of the Republic of Lebanon (hereinafter referred to as “ROL”);</w:t>
      </w:r>
      <w:r w:rsidRPr="00BD44C5">
        <w:rPr>
          <w:rFonts w:ascii="Arial" w:hAnsi="Arial" w:cs="Arial"/>
        </w:rPr>
        <w:t xml:space="preserve"> and,</w:t>
      </w:r>
    </w:p>
    <w:p w14:paraId="52705BE2" w14:textId="77777777" w:rsidR="003F38BF" w:rsidRPr="00BD44C5" w:rsidRDefault="003F38BF" w:rsidP="00AD591D">
      <w:pPr>
        <w:pStyle w:val="NoSpacing"/>
        <w:jc w:val="both"/>
        <w:rPr>
          <w:rFonts w:ascii="Arial" w:hAnsi="Arial" w:cs="Arial"/>
        </w:rPr>
      </w:pPr>
    </w:p>
    <w:p w14:paraId="3B81E00B" w14:textId="64B983AC" w:rsidR="004F169F" w:rsidRPr="00F63430" w:rsidRDefault="00EE1C28" w:rsidP="00DA0582">
      <w:pPr>
        <w:pStyle w:val="NoSpacing"/>
        <w:jc w:val="both"/>
        <w:rPr>
          <w:rFonts w:ascii="Arial" w:hAnsi="Arial" w:cs="Arial"/>
        </w:rPr>
      </w:pPr>
      <w:r w:rsidRPr="00BD44C5">
        <w:rPr>
          <w:rFonts w:ascii="Arial" w:hAnsi="Arial" w:cs="Arial"/>
        </w:rPr>
        <w:t xml:space="preserve">Whereas, </w:t>
      </w:r>
      <w:r w:rsidR="003F38BF" w:rsidRPr="00BD44C5">
        <w:rPr>
          <w:rFonts w:ascii="Arial" w:hAnsi="Arial" w:cs="Arial"/>
        </w:rPr>
        <w:t xml:space="preserve">MIC2 </w:t>
      </w:r>
      <w:r w:rsidR="006B2CFE">
        <w:rPr>
          <w:rFonts w:ascii="Arial" w:hAnsi="Arial" w:cs="Arial"/>
        </w:rPr>
        <w:t xml:space="preserve">wishes to </w:t>
      </w:r>
      <w:r w:rsidR="00EC1EB7">
        <w:rPr>
          <w:rFonts w:ascii="Arial" w:hAnsi="Arial" w:cs="Arial"/>
        </w:rPr>
        <w:t>purchase</w:t>
      </w:r>
      <w:r w:rsidRPr="00BD44C5">
        <w:rPr>
          <w:rFonts w:ascii="Arial" w:hAnsi="Arial" w:cs="Arial"/>
        </w:rPr>
        <w:t xml:space="preserve"> </w:t>
      </w:r>
      <w:r w:rsidR="00EA36E7">
        <w:rPr>
          <w:rFonts w:ascii="Arial" w:hAnsi="Arial" w:cs="Arial"/>
        </w:rPr>
        <w:t xml:space="preserve">security and guardian services </w:t>
      </w:r>
      <w:r w:rsidR="0040174B" w:rsidRPr="00BD44C5">
        <w:rPr>
          <w:rFonts w:ascii="Arial" w:hAnsi="Arial" w:cs="Arial"/>
        </w:rPr>
        <w:t xml:space="preserve">(Hereinafter referred to as </w:t>
      </w:r>
      <w:proofErr w:type="gramStart"/>
      <w:r w:rsidR="0040174B" w:rsidRPr="00BD44C5">
        <w:rPr>
          <w:rFonts w:ascii="Arial" w:hAnsi="Arial" w:cs="Arial"/>
        </w:rPr>
        <w:t>the</w:t>
      </w:r>
      <w:r w:rsidR="006B2CFE">
        <w:rPr>
          <w:rFonts w:ascii="Arial" w:hAnsi="Arial" w:cs="Arial"/>
        </w:rPr>
        <w:t xml:space="preserve"> </w:t>
      </w:r>
      <w:r w:rsidR="0040174B" w:rsidRPr="00BD44C5">
        <w:rPr>
          <w:rFonts w:ascii="Arial" w:hAnsi="Arial" w:cs="Arial"/>
        </w:rPr>
        <w:t>”</w:t>
      </w:r>
      <w:proofErr w:type="gramEnd"/>
      <w:r w:rsidR="0040174B" w:rsidRPr="00BD44C5">
        <w:rPr>
          <w:rFonts w:ascii="Arial" w:hAnsi="Arial" w:cs="Arial"/>
        </w:rPr>
        <w:t>Services”)</w:t>
      </w:r>
      <w:r w:rsidRPr="00BD44C5">
        <w:rPr>
          <w:rFonts w:ascii="Arial" w:hAnsi="Arial" w:cs="Arial"/>
        </w:rPr>
        <w:t xml:space="preserve"> for the purpose of </w:t>
      </w:r>
      <w:r w:rsidR="00EA36E7">
        <w:rPr>
          <w:rFonts w:ascii="Arial" w:hAnsi="Arial" w:cs="Arial"/>
        </w:rPr>
        <w:t>protecting</w:t>
      </w:r>
      <w:r w:rsidR="00EC1EB7">
        <w:rPr>
          <w:rFonts w:ascii="Arial" w:hAnsi="Arial" w:cs="Arial"/>
        </w:rPr>
        <w:t xml:space="preserve"> </w:t>
      </w:r>
      <w:r w:rsidR="00EA36E7">
        <w:rPr>
          <w:rFonts w:ascii="Arial" w:hAnsi="Arial" w:cs="Arial"/>
        </w:rPr>
        <w:t>its sites against thefts and vandalism acts</w:t>
      </w:r>
      <w:r w:rsidR="00E20977" w:rsidRPr="00BD44C5">
        <w:rPr>
          <w:rFonts w:ascii="Arial" w:hAnsi="Arial" w:cs="Arial"/>
        </w:rPr>
        <w:t>;</w:t>
      </w:r>
      <w:r w:rsidR="00250C91" w:rsidRPr="00BD44C5">
        <w:rPr>
          <w:rFonts w:ascii="Arial" w:hAnsi="Arial" w:cs="Arial"/>
        </w:rPr>
        <w:t xml:space="preserve"> and,</w:t>
      </w:r>
      <w:r w:rsidR="004F169F" w:rsidRPr="004F169F">
        <w:rPr>
          <w:rFonts w:cs="Arial"/>
        </w:rPr>
        <w:t xml:space="preserve"> </w:t>
      </w:r>
      <w:r w:rsidR="004F169F">
        <w:rPr>
          <w:rFonts w:ascii="Arial" w:hAnsi="Arial" w:cs="Arial"/>
        </w:rPr>
        <w:t>therefore,</w:t>
      </w:r>
      <w:r w:rsidR="004F169F" w:rsidRPr="00826CDA">
        <w:rPr>
          <w:rFonts w:ascii="Arial" w:hAnsi="Arial" w:cs="Arial"/>
        </w:rPr>
        <w:t xml:space="preserve"> needs to procure the services of specialized </w:t>
      </w:r>
      <w:r w:rsidR="004F169F">
        <w:rPr>
          <w:rFonts w:ascii="Arial" w:hAnsi="Arial" w:cs="Arial"/>
        </w:rPr>
        <w:t>suppliers in security and guardian services</w:t>
      </w:r>
      <w:r w:rsidR="004F169F" w:rsidRPr="00826CDA">
        <w:rPr>
          <w:rFonts w:ascii="Arial" w:hAnsi="Arial" w:cs="Arial"/>
        </w:rPr>
        <w:t>;</w:t>
      </w:r>
      <w:r w:rsidR="004F169F">
        <w:rPr>
          <w:rFonts w:ascii="Arial" w:hAnsi="Arial" w:cs="Arial"/>
        </w:rPr>
        <w:t xml:space="preserve"> and </w:t>
      </w:r>
      <w:r w:rsidR="004F169F" w:rsidRPr="005D0EAB">
        <w:rPr>
          <w:rFonts w:ascii="Arial" w:hAnsi="Arial" w:cs="Arial"/>
        </w:rPr>
        <w:t xml:space="preserve">to this effect it has launched a tender on ………………………. </w:t>
      </w:r>
      <w:r w:rsidR="00DA0582">
        <w:rPr>
          <w:rFonts w:ascii="Arial" w:hAnsi="Arial" w:cs="Arial"/>
        </w:rPr>
        <w:t>to provide</w:t>
      </w:r>
      <w:r w:rsidR="004F169F" w:rsidRPr="005D0EAB">
        <w:rPr>
          <w:rFonts w:ascii="Arial" w:hAnsi="Arial" w:cs="Arial"/>
        </w:rPr>
        <w:t xml:space="preserve"> the </w:t>
      </w:r>
      <w:r w:rsidR="004F169F">
        <w:rPr>
          <w:rFonts w:ascii="Arial" w:hAnsi="Arial" w:cs="Arial"/>
        </w:rPr>
        <w:t>said Services</w:t>
      </w:r>
      <w:r w:rsidR="004F169F" w:rsidRPr="005D0EAB">
        <w:rPr>
          <w:rFonts w:ascii="Arial" w:hAnsi="Arial" w:cs="Arial"/>
        </w:rPr>
        <w:t xml:space="preserve"> by one bidder having a </w:t>
      </w:r>
      <w:r w:rsidR="004F169F">
        <w:rPr>
          <w:rFonts w:ascii="Arial" w:hAnsi="Arial" w:cs="Arial"/>
        </w:rPr>
        <w:t xml:space="preserve">proven </w:t>
      </w:r>
      <w:r w:rsidR="004F169F" w:rsidRPr="005D0EAB">
        <w:rPr>
          <w:rFonts w:ascii="Arial" w:hAnsi="Arial" w:cs="Arial"/>
        </w:rPr>
        <w:t>experience in that field;</w:t>
      </w:r>
      <w:r w:rsidR="00DA0582">
        <w:rPr>
          <w:rFonts w:ascii="Arial" w:hAnsi="Arial" w:cs="Arial"/>
        </w:rPr>
        <w:t xml:space="preserve"> and,</w:t>
      </w:r>
    </w:p>
    <w:p w14:paraId="007CD1E7" w14:textId="77777777" w:rsidR="004F169F" w:rsidRPr="005D0EAB" w:rsidRDefault="004F169F" w:rsidP="004F169F">
      <w:pPr>
        <w:pBdr>
          <w:top w:val="nil"/>
          <w:left w:val="nil"/>
          <w:bottom w:val="nil"/>
          <w:right w:val="nil"/>
          <w:between w:val="nil"/>
        </w:pBdr>
        <w:spacing w:after="0" w:line="240" w:lineRule="auto"/>
        <w:ind w:hanging="2"/>
        <w:jc w:val="both"/>
        <w:rPr>
          <w:rFonts w:ascii="Arial" w:hAnsi="Arial" w:cs="Arial"/>
        </w:rPr>
      </w:pPr>
    </w:p>
    <w:p w14:paraId="4F8D3E78" w14:textId="549C4DB8" w:rsidR="004F169F" w:rsidRPr="005D0EAB" w:rsidRDefault="004F169F" w:rsidP="00FF7459">
      <w:pPr>
        <w:pStyle w:val="NoSpacing"/>
        <w:jc w:val="both"/>
        <w:rPr>
          <w:rFonts w:ascii="Arial" w:hAnsi="Arial" w:cs="Arial"/>
        </w:rPr>
      </w:pPr>
      <w:r>
        <w:rPr>
          <w:rFonts w:ascii="Arial" w:hAnsi="Arial" w:cs="Arial"/>
        </w:rPr>
        <w:t xml:space="preserve">Whereas, </w:t>
      </w:r>
      <w:r w:rsidR="00FF7459">
        <w:rPr>
          <w:rFonts w:ascii="Arial" w:hAnsi="Arial" w:cs="Arial"/>
        </w:rPr>
        <w:t>a</w:t>
      </w:r>
      <w:r w:rsidRPr="005D0EAB">
        <w:rPr>
          <w:rFonts w:ascii="Arial" w:hAnsi="Arial" w:cs="Arial"/>
        </w:rPr>
        <w:t xml:space="preserve">t the outcome of the abovementioned tender, </w:t>
      </w:r>
      <w:r w:rsidR="00FB7570">
        <w:rPr>
          <w:rFonts w:ascii="Arial" w:hAnsi="Arial" w:cs="Arial"/>
        </w:rPr>
        <w:t>Supplier</w:t>
      </w:r>
      <w:r w:rsidRPr="005D0EAB">
        <w:rPr>
          <w:rFonts w:ascii="Arial" w:hAnsi="Arial" w:cs="Arial"/>
        </w:rPr>
        <w:t xml:space="preserve"> was selected for the execution of the Project;</w:t>
      </w:r>
      <w:r w:rsidR="00DA0582">
        <w:rPr>
          <w:rFonts w:ascii="Arial" w:hAnsi="Arial" w:cs="Arial"/>
        </w:rPr>
        <w:t xml:space="preserve"> and</w:t>
      </w:r>
    </w:p>
    <w:p w14:paraId="78A25A3B" w14:textId="77777777" w:rsidR="004F169F" w:rsidRPr="00784DE4" w:rsidRDefault="004F169F" w:rsidP="004F169F">
      <w:pPr>
        <w:pBdr>
          <w:top w:val="nil"/>
          <w:left w:val="nil"/>
          <w:bottom w:val="nil"/>
          <w:right w:val="nil"/>
          <w:between w:val="nil"/>
        </w:pBdr>
        <w:spacing w:after="0" w:line="240" w:lineRule="auto"/>
        <w:ind w:hanging="2"/>
        <w:jc w:val="both"/>
        <w:rPr>
          <w:rFonts w:ascii="Arial" w:hAnsi="Arial" w:cs="Arial"/>
        </w:rPr>
      </w:pPr>
    </w:p>
    <w:p w14:paraId="076C9088" w14:textId="77777777" w:rsidR="004F169F" w:rsidRPr="00826CDA" w:rsidRDefault="005B3868" w:rsidP="005B3868">
      <w:pPr>
        <w:pStyle w:val="NoSpacing"/>
        <w:jc w:val="both"/>
        <w:rPr>
          <w:rFonts w:ascii="Arial" w:hAnsi="Arial" w:cs="Arial"/>
        </w:rPr>
      </w:pPr>
      <w:r w:rsidRPr="00BD44C5">
        <w:rPr>
          <w:rFonts w:ascii="Arial" w:hAnsi="Arial" w:cs="Arial"/>
        </w:rPr>
        <w:t xml:space="preserve">Whereas, </w:t>
      </w:r>
      <w:r>
        <w:rPr>
          <w:rFonts w:ascii="Arial" w:hAnsi="Arial" w:cs="Arial"/>
        </w:rPr>
        <w:t>Supplier</w:t>
      </w:r>
      <w:r w:rsidR="004F169F" w:rsidRPr="00784DE4">
        <w:rPr>
          <w:rFonts w:ascii="Arial" w:hAnsi="Arial" w:cs="Arial"/>
        </w:rPr>
        <w:t xml:space="preserve"> has declared its commitment to the </w:t>
      </w:r>
      <w:r>
        <w:rPr>
          <w:rFonts w:ascii="Arial" w:hAnsi="Arial" w:cs="Arial"/>
        </w:rPr>
        <w:t xml:space="preserve">supply </w:t>
      </w:r>
      <w:r w:rsidR="004F169F" w:rsidRPr="00784DE4">
        <w:rPr>
          <w:rFonts w:ascii="Arial" w:hAnsi="Arial" w:cs="Arial"/>
        </w:rPr>
        <w:t xml:space="preserve">of the </w:t>
      </w:r>
      <w:r>
        <w:rPr>
          <w:rFonts w:ascii="Arial" w:hAnsi="Arial" w:cs="Arial"/>
        </w:rPr>
        <w:t>Services</w:t>
      </w:r>
      <w:r w:rsidR="004F169F" w:rsidRPr="00784DE4">
        <w:rPr>
          <w:rFonts w:ascii="Arial" w:hAnsi="Arial" w:cs="Arial"/>
        </w:rPr>
        <w:t xml:space="preserve"> as described in above paragraph (2) and has stated its commitment to the provisions of th</w:t>
      </w:r>
      <w:r>
        <w:rPr>
          <w:rFonts w:ascii="Arial" w:hAnsi="Arial" w:cs="Arial"/>
        </w:rPr>
        <w:t>is FWA</w:t>
      </w:r>
      <w:r w:rsidR="004F169F" w:rsidRPr="00784DE4">
        <w:rPr>
          <w:rFonts w:ascii="Arial" w:hAnsi="Arial" w:cs="Arial"/>
        </w:rPr>
        <w:t xml:space="preserve"> and has acknowledged that the </w:t>
      </w:r>
      <w:r>
        <w:rPr>
          <w:rFonts w:ascii="Arial" w:hAnsi="Arial" w:cs="Arial"/>
        </w:rPr>
        <w:t>FWA</w:t>
      </w:r>
      <w:r w:rsidR="004F169F" w:rsidRPr="00784DE4">
        <w:rPr>
          <w:rFonts w:ascii="Arial" w:hAnsi="Arial" w:cs="Arial"/>
        </w:rPr>
        <w:t xml:space="preserve"> constitutes the basis of the final contractual relationship that</w:t>
      </w:r>
      <w:r w:rsidR="004F169F">
        <w:rPr>
          <w:rFonts w:ascii="Arial" w:hAnsi="Arial" w:cs="Arial"/>
        </w:rPr>
        <w:t xml:space="preserve"> shall be established with MIC2; and,</w:t>
      </w:r>
    </w:p>
    <w:p w14:paraId="6AF17810" w14:textId="77777777" w:rsidR="003F38BF" w:rsidRPr="00BD44C5" w:rsidRDefault="003F38BF" w:rsidP="00EA36E7">
      <w:pPr>
        <w:pStyle w:val="NoSpacing"/>
        <w:jc w:val="both"/>
        <w:rPr>
          <w:rFonts w:ascii="Arial" w:hAnsi="Arial" w:cs="Arial"/>
        </w:rPr>
      </w:pPr>
    </w:p>
    <w:p w14:paraId="4C97E2AA" w14:textId="77777777" w:rsidR="00E20977" w:rsidRPr="00BD44C5" w:rsidRDefault="00E20977" w:rsidP="00AD591D">
      <w:pPr>
        <w:pStyle w:val="NoSpacing"/>
        <w:jc w:val="both"/>
        <w:rPr>
          <w:rFonts w:ascii="Arial" w:hAnsi="Arial" w:cs="Arial"/>
        </w:rPr>
      </w:pPr>
    </w:p>
    <w:p w14:paraId="0E50B7AB" w14:textId="77777777" w:rsidR="00C314AB" w:rsidRPr="00BD44C5" w:rsidRDefault="00C314AB" w:rsidP="00AD591D">
      <w:pPr>
        <w:pStyle w:val="NoSpacing"/>
        <w:jc w:val="both"/>
        <w:rPr>
          <w:rFonts w:ascii="Arial" w:hAnsi="Arial" w:cs="Arial"/>
        </w:rPr>
      </w:pPr>
    </w:p>
    <w:p w14:paraId="49A2CB99" w14:textId="277A0853" w:rsidR="00C314AB" w:rsidRDefault="00082673" w:rsidP="008737A3">
      <w:pPr>
        <w:pStyle w:val="NoSpacing"/>
        <w:jc w:val="both"/>
        <w:rPr>
          <w:rFonts w:ascii="Arial" w:hAnsi="Arial" w:cs="Arial"/>
        </w:rPr>
      </w:pPr>
      <w:r w:rsidRPr="00BD44C5">
        <w:rPr>
          <w:rFonts w:ascii="Arial" w:hAnsi="Arial" w:cs="Arial"/>
        </w:rPr>
        <w:lastRenderedPageBreak/>
        <w:t xml:space="preserve">Whereas, </w:t>
      </w:r>
      <w:r w:rsidR="00C314AB" w:rsidRPr="00BD44C5">
        <w:rPr>
          <w:rFonts w:ascii="Arial" w:hAnsi="Arial" w:cs="Arial"/>
        </w:rPr>
        <w:t xml:space="preserve">MIC2 and Supplier wish by the present </w:t>
      </w:r>
      <w:r w:rsidR="00034AFE" w:rsidRPr="00BD44C5">
        <w:rPr>
          <w:rFonts w:ascii="Arial" w:hAnsi="Arial" w:cs="Arial"/>
        </w:rPr>
        <w:t xml:space="preserve">framework </w:t>
      </w:r>
      <w:r w:rsidR="00C314AB" w:rsidRPr="00BD44C5">
        <w:rPr>
          <w:rFonts w:ascii="Arial" w:hAnsi="Arial" w:cs="Arial"/>
        </w:rPr>
        <w:t>Agreement to set out the terms and conditions upon which Supplier shall provide</w:t>
      </w:r>
      <w:r w:rsidR="00FE1ABA" w:rsidRPr="00BD44C5">
        <w:rPr>
          <w:rFonts w:ascii="Arial" w:hAnsi="Arial" w:cs="Arial"/>
        </w:rPr>
        <w:t xml:space="preserve"> </w:t>
      </w:r>
      <w:r w:rsidR="000569A9">
        <w:rPr>
          <w:rFonts w:ascii="Arial" w:hAnsi="Arial" w:cs="Arial"/>
        </w:rPr>
        <w:t xml:space="preserve">the Services </w:t>
      </w:r>
      <w:r w:rsidR="00C314AB" w:rsidRPr="00BD44C5">
        <w:rPr>
          <w:rFonts w:ascii="Arial" w:hAnsi="Arial" w:cs="Arial"/>
        </w:rPr>
        <w:t>t</w:t>
      </w:r>
      <w:r w:rsidRPr="00BD44C5">
        <w:rPr>
          <w:rFonts w:ascii="Arial" w:hAnsi="Arial" w:cs="Arial"/>
        </w:rPr>
        <w:t>o MIC2.</w:t>
      </w:r>
    </w:p>
    <w:p w14:paraId="0F9E2CE6" w14:textId="6D70CACB" w:rsidR="00BE2D72" w:rsidRDefault="00BE2D72" w:rsidP="008737A3">
      <w:pPr>
        <w:pStyle w:val="NoSpacing"/>
        <w:jc w:val="both"/>
        <w:rPr>
          <w:rFonts w:ascii="Arial" w:hAnsi="Arial" w:cs="Arial"/>
        </w:rPr>
      </w:pPr>
    </w:p>
    <w:p w14:paraId="1B20BB72" w14:textId="4A22D9C4" w:rsidR="00BE2D72" w:rsidRPr="00BD44C5" w:rsidRDefault="00BE2D72" w:rsidP="008737A3">
      <w:pPr>
        <w:pStyle w:val="NoSpacing"/>
        <w:jc w:val="both"/>
        <w:rPr>
          <w:rFonts w:ascii="Arial" w:hAnsi="Arial" w:cs="Arial"/>
        </w:rPr>
      </w:pPr>
      <w:r>
        <w:rPr>
          <w:rFonts w:ascii="Arial" w:hAnsi="Arial" w:cs="Arial"/>
        </w:rPr>
        <w:t>The present FWA will be published on the Public Procurement Authority website after it is signed and dated</w:t>
      </w:r>
      <w:r w:rsidR="009228E5">
        <w:rPr>
          <w:rFonts w:ascii="Arial" w:hAnsi="Arial" w:cs="Arial"/>
        </w:rPr>
        <w:t xml:space="preserve"> as </w:t>
      </w:r>
      <w:r w:rsidR="00E85183">
        <w:rPr>
          <w:rFonts w:ascii="Arial" w:hAnsi="Arial" w:cs="Arial"/>
        </w:rPr>
        <w:t>specified in Article 64 sub clause 3</w:t>
      </w:r>
      <w:r w:rsidR="0095474C">
        <w:rPr>
          <w:rFonts w:ascii="Arial" w:hAnsi="Arial" w:cs="Arial"/>
        </w:rPr>
        <w:t xml:space="preserve"> of the Public Procurement Law (PPL) no.244/2021</w:t>
      </w:r>
      <w:r w:rsidR="00E85183">
        <w:rPr>
          <w:rFonts w:ascii="Arial" w:hAnsi="Arial" w:cs="Arial"/>
        </w:rPr>
        <w:t>.</w:t>
      </w:r>
    </w:p>
    <w:p w14:paraId="05699A6E" w14:textId="77777777" w:rsidR="00C314AB" w:rsidRPr="00BD44C5" w:rsidRDefault="00C314AB" w:rsidP="00AD591D">
      <w:pPr>
        <w:pStyle w:val="NoSpacing"/>
        <w:jc w:val="both"/>
        <w:rPr>
          <w:rFonts w:ascii="Arial" w:hAnsi="Arial" w:cs="Arial"/>
        </w:rPr>
      </w:pPr>
    </w:p>
    <w:p w14:paraId="3F562C60" w14:textId="77777777" w:rsidR="00C314AB" w:rsidRDefault="00C314AB" w:rsidP="00AD591D">
      <w:pPr>
        <w:pStyle w:val="NoSpacing"/>
        <w:jc w:val="both"/>
        <w:rPr>
          <w:rFonts w:ascii="Arial" w:hAnsi="Arial" w:cs="Arial"/>
        </w:rPr>
      </w:pPr>
      <w:r w:rsidRPr="00BD44C5">
        <w:rPr>
          <w:rFonts w:ascii="Arial" w:hAnsi="Arial" w:cs="Arial"/>
        </w:rPr>
        <w:t>NOW THEREFORE, in consideration of the above, it is hereby mutually agreed between the Parties as follows:</w:t>
      </w:r>
    </w:p>
    <w:p w14:paraId="67F1447A" w14:textId="77777777" w:rsidR="000569A9" w:rsidRPr="00BD44C5" w:rsidRDefault="000569A9" w:rsidP="00AD591D">
      <w:pPr>
        <w:pStyle w:val="NoSpacing"/>
        <w:jc w:val="both"/>
        <w:rPr>
          <w:rFonts w:ascii="Arial" w:hAnsi="Arial" w:cs="Arial"/>
        </w:rPr>
      </w:pPr>
    </w:p>
    <w:p w14:paraId="2DDCE1D9" w14:textId="77777777" w:rsidR="00C314AB" w:rsidRPr="00BD44C5" w:rsidRDefault="00C314AB" w:rsidP="00AD591D">
      <w:pPr>
        <w:pStyle w:val="NoSpacing"/>
        <w:jc w:val="both"/>
        <w:rPr>
          <w:rFonts w:ascii="Arial" w:hAnsi="Arial" w:cs="Arial"/>
          <w:b/>
          <w:bCs/>
        </w:rPr>
      </w:pPr>
      <w:bookmarkStart w:id="1" w:name="_Toc275884106"/>
      <w:bookmarkStart w:id="2" w:name="_Toc275954463"/>
      <w:bookmarkStart w:id="3" w:name="_Toc277848993"/>
      <w:bookmarkStart w:id="4" w:name="_Toc300747677"/>
      <w:r w:rsidRPr="00BD44C5">
        <w:rPr>
          <w:rFonts w:ascii="Arial" w:hAnsi="Arial" w:cs="Arial"/>
          <w:b/>
          <w:bCs/>
        </w:rPr>
        <w:t>1.</w:t>
      </w:r>
      <w:bookmarkEnd w:id="1"/>
      <w:bookmarkEnd w:id="2"/>
      <w:bookmarkEnd w:id="3"/>
      <w:r w:rsidRPr="00BD44C5">
        <w:rPr>
          <w:rFonts w:ascii="Arial" w:hAnsi="Arial" w:cs="Arial"/>
          <w:b/>
          <w:bCs/>
        </w:rPr>
        <w:t xml:space="preserve"> </w:t>
      </w:r>
      <w:r w:rsidRPr="00BD44C5">
        <w:rPr>
          <w:rFonts w:ascii="Arial" w:hAnsi="Arial" w:cs="Arial"/>
          <w:b/>
          <w:bCs/>
        </w:rPr>
        <w:tab/>
        <w:t>The Entire Agreement</w:t>
      </w:r>
      <w:bookmarkEnd w:id="4"/>
    </w:p>
    <w:p w14:paraId="0DD12065" w14:textId="77777777" w:rsidR="00C314AB" w:rsidRPr="00BD44C5" w:rsidRDefault="00C314AB" w:rsidP="00AD591D">
      <w:pPr>
        <w:pStyle w:val="NoSpacing"/>
        <w:jc w:val="both"/>
        <w:rPr>
          <w:rFonts w:ascii="Arial" w:hAnsi="Arial" w:cs="Arial"/>
          <w:u w:val="single"/>
        </w:rPr>
      </w:pPr>
      <w:r w:rsidRPr="00BD44C5">
        <w:rPr>
          <w:rFonts w:ascii="Arial" w:hAnsi="Arial" w:cs="Arial"/>
          <w:u w:val="single"/>
        </w:rPr>
        <w:t xml:space="preserve"> </w:t>
      </w:r>
    </w:p>
    <w:p w14:paraId="2AD47F03" w14:textId="77777777" w:rsidR="00F247BB" w:rsidRPr="00BD44C5" w:rsidRDefault="00F247BB" w:rsidP="009459D4">
      <w:pPr>
        <w:pStyle w:val="NoSpacing"/>
        <w:jc w:val="both"/>
        <w:rPr>
          <w:rFonts w:ascii="Arial" w:hAnsi="Arial" w:cs="Arial"/>
        </w:rPr>
      </w:pPr>
      <w:r w:rsidRPr="00BD44C5">
        <w:rPr>
          <w:rFonts w:ascii="Arial" w:hAnsi="Arial" w:cs="Arial"/>
        </w:rPr>
        <w:t>The Preamble above, the Annex</w:t>
      </w:r>
      <w:r w:rsidR="003070B9" w:rsidRPr="00BD44C5">
        <w:rPr>
          <w:rFonts w:ascii="Arial" w:hAnsi="Arial" w:cs="Arial"/>
        </w:rPr>
        <w:t>es</w:t>
      </w:r>
      <w:r w:rsidRPr="00BD44C5">
        <w:rPr>
          <w:rFonts w:ascii="Arial" w:hAnsi="Arial" w:cs="Arial"/>
        </w:rPr>
        <w:t xml:space="preserve"> attached hereto and any purchase order issued under this FWA form an integral part of this FWA.</w:t>
      </w:r>
    </w:p>
    <w:p w14:paraId="35195209" w14:textId="77777777" w:rsidR="006D0DB2" w:rsidRPr="00BD44C5" w:rsidRDefault="00C314AB" w:rsidP="00AD591D">
      <w:pPr>
        <w:pStyle w:val="NoSpacing"/>
        <w:jc w:val="both"/>
        <w:rPr>
          <w:rFonts w:ascii="Arial" w:hAnsi="Arial" w:cs="Arial"/>
        </w:rPr>
      </w:pPr>
      <w:r w:rsidRPr="00BD44C5">
        <w:rPr>
          <w:rFonts w:ascii="Arial" w:hAnsi="Arial" w:cs="Arial"/>
        </w:rPr>
        <w:tab/>
      </w:r>
      <w:bookmarkStart w:id="5" w:name="_Toc300745589"/>
      <w:bookmarkStart w:id="6" w:name="_Toc300745683"/>
      <w:bookmarkStart w:id="7" w:name="_Toc300745946"/>
      <w:bookmarkStart w:id="8" w:name="_Toc300746466"/>
      <w:bookmarkStart w:id="9" w:name="_Toc300747678"/>
    </w:p>
    <w:p w14:paraId="276CE2BC" w14:textId="77777777" w:rsidR="00C314AB" w:rsidRPr="00BD44C5" w:rsidRDefault="00C314AB" w:rsidP="009459D4">
      <w:pPr>
        <w:pStyle w:val="NoSpacing"/>
        <w:jc w:val="both"/>
        <w:rPr>
          <w:rFonts w:ascii="Arial" w:hAnsi="Arial" w:cs="Arial"/>
          <w:b/>
          <w:bCs/>
        </w:rPr>
      </w:pPr>
      <w:bookmarkStart w:id="10" w:name="_Toc275954464"/>
      <w:bookmarkStart w:id="11" w:name="_Toc277848994"/>
      <w:bookmarkStart w:id="12" w:name="_Toc300745591"/>
      <w:bookmarkStart w:id="13" w:name="_Toc300747680"/>
      <w:bookmarkEnd w:id="5"/>
      <w:bookmarkEnd w:id="6"/>
      <w:bookmarkEnd w:id="7"/>
      <w:bookmarkEnd w:id="8"/>
      <w:bookmarkEnd w:id="9"/>
      <w:r w:rsidRPr="00BD44C5">
        <w:rPr>
          <w:rFonts w:ascii="Arial" w:hAnsi="Arial" w:cs="Arial"/>
          <w:b/>
          <w:bCs/>
        </w:rPr>
        <w:t xml:space="preserve">2. </w:t>
      </w:r>
      <w:r w:rsidRPr="00BD44C5">
        <w:rPr>
          <w:rFonts w:ascii="Arial" w:hAnsi="Arial" w:cs="Arial"/>
          <w:b/>
          <w:bCs/>
        </w:rPr>
        <w:tab/>
        <w:t xml:space="preserve">The </w:t>
      </w:r>
      <w:r w:rsidR="009459D4" w:rsidRPr="00BD44C5">
        <w:rPr>
          <w:rFonts w:ascii="Arial" w:hAnsi="Arial" w:cs="Arial"/>
          <w:b/>
          <w:bCs/>
        </w:rPr>
        <w:t>A</w:t>
      </w:r>
      <w:r w:rsidRPr="00BD44C5">
        <w:rPr>
          <w:rFonts w:ascii="Arial" w:hAnsi="Arial" w:cs="Arial"/>
          <w:b/>
          <w:bCs/>
        </w:rPr>
        <w:t>ttachments</w:t>
      </w:r>
    </w:p>
    <w:p w14:paraId="17431A5F" w14:textId="77777777" w:rsidR="00C314AB" w:rsidRPr="00BD44C5" w:rsidRDefault="00C314AB" w:rsidP="00AD591D">
      <w:pPr>
        <w:pStyle w:val="NoSpacing"/>
        <w:jc w:val="both"/>
        <w:rPr>
          <w:rFonts w:ascii="Arial" w:hAnsi="Arial" w:cs="Arial"/>
        </w:rPr>
      </w:pPr>
    </w:p>
    <w:p w14:paraId="04575A59" w14:textId="1F233726" w:rsidR="000569A9" w:rsidRDefault="00903D10" w:rsidP="006F7B32">
      <w:pPr>
        <w:pStyle w:val="NoSpacing"/>
        <w:jc w:val="both"/>
        <w:rPr>
          <w:rFonts w:ascii="Arial" w:hAnsi="Arial" w:cs="Arial"/>
          <w:color w:val="000000"/>
        </w:rPr>
      </w:pPr>
      <w:r w:rsidRPr="00BD44C5">
        <w:rPr>
          <w:rFonts w:ascii="Arial" w:hAnsi="Arial" w:cs="Arial"/>
          <w:color w:val="000000"/>
        </w:rPr>
        <w:t xml:space="preserve">Annex (1): </w:t>
      </w:r>
      <w:r w:rsidR="006F7B32">
        <w:rPr>
          <w:rFonts w:ascii="Arial" w:hAnsi="Arial" w:cs="Arial"/>
          <w:color w:val="000000"/>
        </w:rPr>
        <w:t xml:space="preserve">RFP General Document and </w:t>
      </w:r>
      <w:r w:rsidR="000569A9">
        <w:rPr>
          <w:rFonts w:ascii="Arial" w:hAnsi="Arial" w:cs="Arial"/>
          <w:color w:val="000000"/>
        </w:rPr>
        <w:t>Technical specifications</w:t>
      </w:r>
      <w:r w:rsidR="002103B2">
        <w:rPr>
          <w:rFonts w:ascii="Arial" w:hAnsi="Arial" w:cs="Arial"/>
          <w:color w:val="000000"/>
        </w:rPr>
        <w:t xml:space="preserve"> </w:t>
      </w:r>
    </w:p>
    <w:p w14:paraId="2631C5C6" w14:textId="3590C2CF" w:rsidR="00C314AB" w:rsidRDefault="000569A9" w:rsidP="00FF7459">
      <w:pPr>
        <w:pStyle w:val="NoSpacing"/>
        <w:jc w:val="both"/>
        <w:rPr>
          <w:rFonts w:ascii="Arial" w:hAnsi="Arial" w:cs="Arial"/>
          <w:color w:val="000000"/>
        </w:rPr>
      </w:pPr>
      <w:r>
        <w:rPr>
          <w:rFonts w:ascii="Arial" w:hAnsi="Arial" w:cs="Arial"/>
          <w:color w:val="000000"/>
        </w:rPr>
        <w:t xml:space="preserve">Annex (2): </w:t>
      </w:r>
      <w:r w:rsidR="003F3479">
        <w:rPr>
          <w:rFonts w:ascii="Arial" w:hAnsi="Arial" w:cs="Arial"/>
          <w:color w:val="000000"/>
        </w:rPr>
        <w:t xml:space="preserve">Services price list per </w:t>
      </w:r>
      <w:r w:rsidR="00FF7459">
        <w:rPr>
          <w:rFonts w:ascii="Arial" w:hAnsi="Arial" w:cs="Arial"/>
          <w:color w:val="000000"/>
        </w:rPr>
        <w:t>site</w:t>
      </w:r>
    </w:p>
    <w:p w14:paraId="0D8E44F6" w14:textId="34FC772D" w:rsidR="003A03CC" w:rsidRPr="00BD44C5" w:rsidRDefault="003A03CC" w:rsidP="00FF7459">
      <w:pPr>
        <w:pStyle w:val="NoSpacing"/>
        <w:jc w:val="both"/>
        <w:rPr>
          <w:rFonts w:ascii="Arial" w:hAnsi="Arial" w:cs="Arial"/>
          <w:color w:val="000000"/>
        </w:rPr>
      </w:pPr>
      <w:r>
        <w:rPr>
          <w:rFonts w:ascii="Arial" w:hAnsi="Arial" w:cs="Arial"/>
          <w:color w:val="000000"/>
        </w:rPr>
        <w:t xml:space="preserve">Annex (3): </w:t>
      </w:r>
      <w:r w:rsidRPr="00BD44C5">
        <w:rPr>
          <w:rFonts w:ascii="Arial" w:hAnsi="Arial" w:cs="Arial"/>
          <w:color w:val="000000"/>
        </w:rPr>
        <w:t>Performance Bond Template</w:t>
      </w:r>
    </w:p>
    <w:p w14:paraId="7F8ED8DB" w14:textId="77777777" w:rsidR="00C314AB" w:rsidRPr="00BD44C5" w:rsidRDefault="00C314AB" w:rsidP="00AD591D">
      <w:pPr>
        <w:pStyle w:val="NoSpacing"/>
        <w:jc w:val="both"/>
        <w:rPr>
          <w:rFonts w:ascii="Arial" w:hAnsi="Arial" w:cs="Arial"/>
          <w:color w:val="000000"/>
        </w:rPr>
      </w:pPr>
    </w:p>
    <w:p w14:paraId="2622499D" w14:textId="77777777" w:rsidR="00C314AB" w:rsidRPr="00BD44C5" w:rsidRDefault="00C314AB" w:rsidP="00AD591D">
      <w:pPr>
        <w:pStyle w:val="NoSpacing"/>
        <w:jc w:val="both"/>
        <w:rPr>
          <w:rFonts w:ascii="Arial" w:hAnsi="Arial" w:cs="Arial"/>
          <w:b/>
          <w:bCs/>
        </w:rPr>
      </w:pPr>
      <w:r w:rsidRPr="00BD44C5">
        <w:rPr>
          <w:rFonts w:ascii="Arial" w:hAnsi="Arial" w:cs="Arial"/>
          <w:b/>
          <w:bCs/>
        </w:rPr>
        <w:t xml:space="preserve">3. </w:t>
      </w:r>
      <w:r w:rsidRPr="00BD44C5">
        <w:rPr>
          <w:rFonts w:ascii="Arial" w:hAnsi="Arial" w:cs="Arial"/>
          <w:b/>
          <w:bCs/>
        </w:rPr>
        <w:tab/>
        <w:t>Scope of the Agreement</w:t>
      </w:r>
      <w:bookmarkEnd w:id="10"/>
      <w:bookmarkEnd w:id="11"/>
      <w:bookmarkEnd w:id="12"/>
      <w:bookmarkEnd w:id="13"/>
    </w:p>
    <w:p w14:paraId="0C6ECFD9" w14:textId="77777777" w:rsidR="00C314AB" w:rsidRPr="00BD44C5" w:rsidRDefault="00C314AB" w:rsidP="00AD591D">
      <w:pPr>
        <w:pStyle w:val="NoSpacing"/>
        <w:jc w:val="both"/>
        <w:rPr>
          <w:rFonts w:ascii="Arial" w:hAnsi="Arial" w:cs="Arial"/>
          <w:color w:val="000000"/>
        </w:rPr>
      </w:pPr>
    </w:p>
    <w:p w14:paraId="12287A12" w14:textId="77777777" w:rsidR="00C314AB" w:rsidRPr="00BD44C5" w:rsidRDefault="00C314AB" w:rsidP="0027707A">
      <w:pPr>
        <w:pStyle w:val="NoSpacing"/>
        <w:jc w:val="both"/>
        <w:rPr>
          <w:rFonts w:ascii="Arial" w:hAnsi="Arial" w:cs="Arial"/>
          <w:color w:val="000000"/>
        </w:rPr>
      </w:pPr>
      <w:r w:rsidRPr="00BD44C5">
        <w:rPr>
          <w:rFonts w:ascii="Arial" w:hAnsi="Arial" w:cs="Arial"/>
          <w:color w:val="000000"/>
        </w:rPr>
        <w:t xml:space="preserve">Supplier undertakes to </w:t>
      </w:r>
      <w:r w:rsidR="009F15B8" w:rsidRPr="00BD44C5">
        <w:rPr>
          <w:rFonts w:ascii="Arial" w:hAnsi="Arial" w:cs="Arial"/>
          <w:color w:val="000000"/>
        </w:rPr>
        <w:t>provide</w:t>
      </w:r>
      <w:r w:rsidR="00C40519" w:rsidRPr="00BD44C5">
        <w:rPr>
          <w:rFonts w:ascii="Arial" w:hAnsi="Arial" w:cs="Arial"/>
          <w:color w:val="000000"/>
        </w:rPr>
        <w:t xml:space="preserve"> and </w:t>
      </w:r>
      <w:r w:rsidRPr="00BD44C5">
        <w:rPr>
          <w:rFonts w:ascii="Arial" w:hAnsi="Arial" w:cs="Arial"/>
          <w:color w:val="000000"/>
        </w:rPr>
        <w:t xml:space="preserve">supply MIC2 with </w:t>
      </w:r>
      <w:r w:rsidR="003F3479">
        <w:rPr>
          <w:rFonts w:ascii="Arial" w:hAnsi="Arial" w:cs="Arial"/>
          <w:color w:val="000000"/>
        </w:rPr>
        <w:t xml:space="preserve">the </w:t>
      </w:r>
      <w:r w:rsidR="00903D10" w:rsidRPr="00BD44C5">
        <w:rPr>
          <w:rFonts w:ascii="Arial" w:hAnsi="Arial" w:cs="Arial"/>
          <w:color w:val="000000"/>
        </w:rPr>
        <w:t>Services</w:t>
      </w:r>
      <w:r w:rsidR="003D5E76" w:rsidRPr="00BD44C5">
        <w:rPr>
          <w:rFonts w:ascii="Arial" w:hAnsi="Arial" w:cs="Arial"/>
        </w:rPr>
        <w:t xml:space="preserve"> </w:t>
      </w:r>
      <w:r w:rsidRPr="00BD44C5">
        <w:rPr>
          <w:rFonts w:ascii="Arial" w:hAnsi="Arial" w:cs="Arial"/>
          <w:color w:val="000000"/>
        </w:rPr>
        <w:t xml:space="preserve">as per the specifications required by MIC2 and listed in </w:t>
      </w:r>
      <w:r w:rsidR="00903D10" w:rsidRPr="00BD44C5">
        <w:rPr>
          <w:rFonts w:ascii="Arial" w:hAnsi="Arial" w:cs="Arial"/>
          <w:color w:val="000000"/>
        </w:rPr>
        <w:t xml:space="preserve">Annex (1) </w:t>
      </w:r>
      <w:r w:rsidRPr="00BD44C5">
        <w:rPr>
          <w:rFonts w:ascii="Arial" w:hAnsi="Arial" w:cs="Arial"/>
          <w:color w:val="000000"/>
        </w:rPr>
        <w:t>and according to the terms and conditions of th</w:t>
      </w:r>
      <w:r w:rsidR="00F247BB" w:rsidRPr="00BD44C5">
        <w:rPr>
          <w:rFonts w:ascii="Arial" w:hAnsi="Arial" w:cs="Arial"/>
          <w:color w:val="000000"/>
        </w:rPr>
        <w:t>is</w:t>
      </w:r>
      <w:r w:rsidRPr="00BD44C5">
        <w:rPr>
          <w:rFonts w:ascii="Arial" w:hAnsi="Arial" w:cs="Arial"/>
          <w:color w:val="000000"/>
        </w:rPr>
        <w:t xml:space="preserve"> </w:t>
      </w:r>
      <w:r w:rsidR="00BA4E28" w:rsidRPr="00BD44C5">
        <w:rPr>
          <w:rFonts w:ascii="Arial" w:hAnsi="Arial" w:cs="Arial"/>
          <w:color w:val="000000"/>
        </w:rPr>
        <w:t>FWA</w:t>
      </w:r>
      <w:r w:rsidRPr="00BD44C5">
        <w:rPr>
          <w:rFonts w:ascii="Arial" w:hAnsi="Arial" w:cs="Arial"/>
          <w:color w:val="000000"/>
        </w:rPr>
        <w:t>.</w:t>
      </w:r>
    </w:p>
    <w:p w14:paraId="35DFCDE5" w14:textId="77777777" w:rsidR="00C314AB" w:rsidRPr="00BD44C5" w:rsidRDefault="00C314AB" w:rsidP="00AD591D">
      <w:pPr>
        <w:pStyle w:val="NoSpacing"/>
        <w:jc w:val="both"/>
        <w:rPr>
          <w:rFonts w:ascii="Arial" w:hAnsi="Arial" w:cs="Arial"/>
        </w:rPr>
      </w:pPr>
      <w:bookmarkStart w:id="14" w:name="_Toc300747681"/>
    </w:p>
    <w:p w14:paraId="65EA9D5C" w14:textId="583BAC10" w:rsidR="00DB1BB4" w:rsidRPr="00BD44C5" w:rsidRDefault="00DB1BB4" w:rsidP="00ED144F">
      <w:pPr>
        <w:pStyle w:val="NoSpacing"/>
        <w:jc w:val="both"/>
        <w:rPr>
          <w:rFonts w:ascii="Arial" w:hAnsi="Arial" w:cs="Arial"/>
          <w:b/>
          <w:bCs/>
        </w:rPr>
      </w:pPr>
      <w:r w:rsidRPr="00BD44C5">
        <w:rPr>
          <w:rFonts w:ascii="Arial" w:hAnsi="Arial" w:cs="Arial"/>
          <w:b/>
          <w:bCs/>
        </w:rPr>
        <w:t>4.</w:t>
      </w:r>
      <w:r w:rsidRPr="00BD44C5">
        <w:rPr>
          <w:rFonts w:ascii="Arial" w:hAnsi="Arial" w:cs="Arial"/>
          <w:b/>
          <w:bCs/>
        </w:rPr>
        <w:tab/>
      </w:r>
      <w:r w:rsidR="008E7A9A" w:rsidRPr="00BD44C5">
        <w:rPr>
          <w:rFonts w:ascii="Arial" w:hAnsi="Arial" w:cs="Arial"/>
          <w:b/>
          <w:bCs/>
        </w:rPr>
        <w:t>Services</w:t>
      </w:r>
      <w:r w:rsidR="00ED144F" w:rsidRPr="00ED144F">
        <w:rPr>
          <w:rFonts w:ascii="Arial" w:hAnsi="Arial" w:cs="Arial"/>
          <w:b/>
          <w:bCs/>
        </w:rPr>
        <w:t xml:space="preserve"> </w:t>
      </w:r>
      <w:r w:rsidR="00ED144F" w:rsidRPr="00BD44C5">
        <w:rPr>
          <w:rFonts w:ascii="Arial" w:hAnsi="Arial" w:cs="Arial"/>
          <w:b/>
          <w:bCs/>
        </w:rPr>
        <w:t>Order</w:t>
      </w:r>
    </w:p>
    <w:p w14:paraId="74A3C416" w14:textId="77777777" w:rsidR="00DB1BB4" w:rsidRPr="00BD44C5" w:rsidRDefault="00DB1BB4" w:rsidP="00AD591D">
      <w:pPr>
        <w:pStyle w:val="NoSpacing"/>
        <w:jc w:val="both"/>
        <w:rPr>
          <w:rFonts w:ascii="Arial" w:hAnsi="Arial" w:cs="Arial"/>
        </w:rPr>
      </w:pPr>
    </w:p>
    <w:p w14:paraId="44277304" w14:textId="77777777" w:rsidR="00702882" w:rsidRDefault="00DB1BB4" w:rsidP="00702882">
      <w:pPr>
        <w:pStyle w:val="NoSpacing"/>
        <w:jc w:val="both"/>
        <w:rPr>
          <w:rFonts w:ascii="Arial" w:hAnsi="Arial" w:cs="Arial"/>
        </w:rPr>
      </w:pPr>
      <w:r w:rsidRPr="00BD44C5">
        <w:rPr>
          <w:rFonts w:ascii="Arial" w:hAnsi="Arial" w:cs="Arial"/>
        </w:rPr>
        <w:t>4.1.</w:t>
      </w:r>
      <w:r w:rsidRPr="00BD44C5">
        <w:rPr>
          <w:rFonts w:ascii="Arial" w:hAnsi="Arial" w:cs="Arial"/>
        </w:rPr>
        <w:tab/>
        <w:t xml:space="preserve">MIC2 shall issue one or several written purchase order(s) of the quantities </w:t>
      </w:r>
      <w:r w:rsidR="0027707A">
        <w:rPr>
          <w:rFonts w:ascii="Arial" w:hAnsi="Arial" w:cs="Arial"/>
        </w:rPr>
        <w:t xml:space="preserve">of </w:t>
      </w:r>
      <w:r w:rsidR="0049547B">
        <w:rPr>
          <w:rFonts w:ascii="Arial" w:hAnsi="Arial" w:cs="Arial"/>
        </w:rPr>
        <w:t>sites that need security and guardian services as required</w:t>
      </w:r>
      <w:r w:rsidRPr="00BD44C5">
        <w:rPr>
          <w:rFonts w:ascii="Arial" w:hAnsi="Arial" w:cs="Arial"/>
        </w:rPr>
        <w:t xml:space="preserve"> from the Supplier (</w:t>
      </w:r>
      <w:r w:rsidR="009459D4" w:rsidRPr="00BD44C5">
        <w:rPr>
          <w:rFonts w:ascii="Arial" w:hAnsi="Arial" w:cs="Arial"/>
        </w:rPr>
        <w:t>H</w:t>
      </w:r>
      <w:r w:rsidRPr="00BD44C5">
        <w:rPr>
          <w:rFonts w:ascii="Arial" w:hAnsi="Arial" w:cs="Arial"/>
        </w:rPr>
        <w:t>ereinafter referred to as the “Purchase Order” or “PO”)</w:t>
      </w:r>
      <w:r w:rsidR="00ED144F">
        <w:rPr>
          <w:rFonts w:ascii="Arial" w:hAnsi="Arial" w:cs="Arial"/>
        </w:rPr>
        <w:t>. Each PO shall be considered a separate contract resulting from this FWA</w:t>
      </w:r>
      <w:r w:rsidR="009D25A2">
        <w:rPr>
          <w:rFonts w:ascii="Arial" w:hAnsi="Arial" w:cs="Arial"/>
        </w:rPr>
        <w:t xml:space="preserve"> </w:t>
      </w:r>
    </w:p>
    <w:p w14:paraId="49A66EE3" w14:textId="639AFA7D" w:rsidR="00DB1BB4" w:rsidRPr="00BD44C5" w:rsidRDefault="00DB1BB4" w:rsidP="00702882">
      <w:pPr>
        <w:pStyle w:val="NoSpacing"/>
        <w:jc w:val="both"/>
        <w:rPr>
          <w:rFonts w:ascii="Arial" w:hAnsi="Arial" w:cs="Arial"/>
        </w:rPr>
      </w:pPr>
    </w:p>
    <w:p w14:paraId="10F8CDB7" w14:textId="77777777" w:rsidR="00DB1BB4" w:rsidRPr="00BD44C5" w:rsidRDefault="00DB1BB4" w:rsidP="00AD591D">
      <w:pPr>
        <w:pStyle w:val="NoSpacing"/>
        <w:jc w:val="both"/>
        <w:rPr>
          <w:rFonts w:ascii="Arial" w:hAnsi="Arial" w:cs="Arial"/>
        </w:rPr>
      </w:pPr>
    </w:p>
    <w:p w14:paraId="33F89164" w14:textId="398A7376" w:rsidR="00DB1BB4" w:rsidRPr="00BD44C5" w:rsidRDefault="00DB1BB4" w:rsidP="00AD591D">
      <w:pPr>
        <w:pStyle w:val="NoSpacing"/>
        <w:jc w:val="both"/>
        <w:rPr>
          <w:rFonts w:ascii="Arial" w:hAnsi="Arial" w:cs="Arial"/>
        </w:rPr>
      </w:pPr>
      <w:r w:rsidRPr="00BD44C5">
        <w:rPr>
          <w:rFonts w:ascii="Arial" w:hAnsi="Arial" w:cs="Arial"/>
        </w:rPr>
        <w:t>4.2.</w:t>
      </w:r>
      <w:r w:rsidRPr="00BD44C5">
        <w:rPr>
          <w:rFonts w:ascii="Arial" w:hAnsi="Arial" w:cs="Arial"/>
        </w:rPr>
        <w:tab/>
        <w:t>The PO shall be forwarded to Supplier by any means at MIC2’s sole discretion</w:t>
      </w:r>
      <w:r w:rsidR="00ED144F">
        <w:rPr>
          <w:rFonts w:ascii="Arial" w:hAnsi="Arial" w:cs="Arial"/>
        </w:rPr>
        <w:t xml:space="preserve"> including </w:t>
      </w:r>
      <w:r w:rsidR="00B53DF2">
        <w:rPr>
          <w:rFonts w:ascii="Arial" w:hAnsi="Arial" w:cs="Arial"/>
        </w:rPr>
        <w:t>emails</w:t>
      </w:r>
      <w:r w:rsidRPr="00BD44C5">
        <w:rPr>
          <w:rFonts w:ascii="Arial" w:hAnsi="Arial" w:cs="Arial"/>
        </w:rPr>
        <w:t>.</w:t>
      </w:r>
    </w:p>
    <w:p w14:paraId="61EE6DBC" w14:textId="77777777" w:rsidR="00DB1BB4" w:rsidRPr="00BD44C5" w:rsidRDefault="00DB1BB4" w:rsidP="00AD591D">
      <w:pPr>
        <w:pStyle w:val="NoSpacing"/>
        <w:jc w:val="both"/>
        <w:rPr>
          <w:rFonts w:ascii="Arial" w:hAnsi="Arial" w:cs="Arial"/>
        </w:rPr>
      </w:pPr>
      <w:r w:rsidRPr="00BD44C5">
        <w:rPr>
          <w:rFonts w:ascii="Arial" w:hAnsi="Arial" w:cs="Arial"/>
        </w:rPr>
        <w:tab/>
      </w:r>
    </w:p>
    <w:p w14:paraId="12F4BF49" w14:textId="77777777" w:rsidR="00DB1BB4" w:rsidRPr="00BD44C5" w:rsidRDefault="00DB1BB4" w:rsidP="00AD591D">
      <w:pPr>
        <w:pStyle w:val="NoSpacing"/>
        <w:jc w:val="both"/>
        <w:rPr>
          <w:rFonts w:ascii="Arial" w:hAnsi="Arial" w:cs="Arial"/>
        </w:rPr>
      </w:pPr>
      <w:r w:rsidRPr="00BD44C5">
        <w:rPr>
          <w:rFonts w:ascii="Arial" w:hAnsi="Arial" w:cs="Arial"/>
        </w:rPr>
        <w:t>4.3.</w:t>
      </w:r>
      <w:r w:rsidRPr="00BD44C5">
        <w:rPr>
          <w:rFonts w:ascii="Arial" w:hAnsi="Arial" w:cs="Arial"/>
        </w:rPr>
        <w:tab/>
        <w:t>The PO issued by MIC2 shall only be legally or financially effective in favor of Supplier in light of Supplier’s good intentions and full commitment to its contractual obligations and the proper fulfillment of such obligations.</w:t>
      </w:r>
    </w:p>
    <w:p w14:paraId="525AFBE8" w14:textId="77777777" w:rsidR="00C431AB" w:rsidRPr="00BD44C5" w:rsidRDefault="00C431AB" w:rsidP="00AD591D">
      <w:pPr>
        <w:pStyle w:val="NoSpacing"/>
        <w:jc w:val="both"/>
        <w:rPr>
          <w:rFonts w:ascii="Arial" w:hAnsi="Arial" w:cs="Arial"/>
        </w:rPr>
      </w:pPr>
    </w:p>
    <w:p w14:paraId="077EC974" w14:textId="77777777" w:rsidR="00C431AB" w:rsidRPr="00BD44C5" w:rsidRDefault="00C431AB" w:rsidP="002F3BE2">
      <w:pPr>
        <w:pStyle w:val="NoSpacing"/>
        <w:jc w:val="both"/>
        <w:rPr>
          <w:rFonts w:ascii="Arial" w:hAnsi="Arial" w:cs="Arial"/>
        </w:rPr>
      </w:pPr>
      <w:r w:rsidRPr="00BD44C5">
        <w:rPr>
          <w:rFonts w:ascii="Arial" w:hAnsi="Arial" w:cs="Arial"/>
        </w:rPr>
        <w:t>4.4.</w:t>
      </w:r>
      <w:r w:rsidRPr="00BD44C5">
        <w:rPr>
          <w:rFonts w:ascii="Arial" w:hAnsi="Arial" w:cs="Arial"/>
        </w:rPr>
        <w:tab/>
        <w:t xml:space="preserve">There is no minimum purchase commitment and no maximum limit on purchase volumes for </w:t>
      </w:r>
      <w:r w:rsidR="000569A9">
        <w:rPr>
          <w:rFonts w:ascii="Arial" w:hAnsi="Arial" w:cs="Arial"/>
        </w:rPr>
        <w:t xml:space="preserve">the Services </w:t>
      </w:r>
      <w:r w:rsidRPr="00BD44C5">
        <w:rPr>
          <w:rFonts w:ascii="Arial" w:hAnsi="Arial" w:cs="Arial"/>
        </w:rPr>
        <w:t xml:space="preserve">under this </w:t>
      </w:r>
      <w:r w:rsidR="009459D4" w:rsidRPr="00BD44C5">
        <w:rPr>
          <w:rFonts w:ascii="Arial" w:hAnsi="Arial" w:cs="Arial"/>
        </w:rPr>
        <w:t>FWA</w:t>
      </w:r>
      <w:r w:rsidR="008028FB" w:rsidRPr="00BD44C5">
        <w:rPr>
          <w:rFonts w:ascii="Arial" w:hAnsi="Arial" w:cs="Arial"/>
        </w:rPr>
        <w:t>,</w:t>
      </w:r>
      <w:r w:rsidR="0035208F" w:rsidRPr="00BD44C5">
        <w:rPr>
          <w:rFonts w:ascii="Arial" w:hAnsi="Arial" w:cs="Arial"/>
        </w:rPr>
        <w:t xml:space="preserve"> MIC2 </w:t>
      </w:r>
      <w:r w:rsidR="00DA6365" w:rsidRPr="00BD44C5">
        <w:rPr>
          <w:rFonts w:ascii="Arial" w:hAnsi="Arial" w:cs="Arial"/>
        </w:rPr>
        <w:t xml:space="preserve">shall not be obliged to order any of </w:t>
      </w:r>
      <w:r w:rsidR="000569A9">
        <w:rPr>
          <w:rFonts w:ascii="Arial" w:hAnsi="Arial" w:cs="Arial"/>
        </w:rPr>
        <w:t xml:space="preserve">the Services </w:t>
      </w:r>
      <w:r w:rsidR="00AD591D" w:rsidRPr="00BD44C5">
        <w:rPr>
          <w:rFonts w:ascii="Arial" w:hAnsi="Arial" w:cs="Arial"/>
        </w:rPr>
        <w:t xml:space="preserve">throughout the term of this FWA and accordingly MIC2 shall not be considered liable in any way whatsoever for not purchasing </w:t>
      </w:r>
      <w:r w:rsidR="000569A9">
        <w:rPr>
          <w:rFonts w:ascii="Arial" w:hAnsi="Arial" w:cs="Arial"/>
        </w:rPr>
        <w:t xml:space="preserve">the Services </w:t>
      </w:r>
      <w:r w:rsidR="00AD591D" w:rsidRPr="00BD44C5">
        <w:rPr>
          <w:rFonts w:ascii="Arial" w:hAnsi="Arial" w:cs="Arial"/>
        </w:rPr>
        <w:t>from the Supplier throughout the term of this FWA.</w:t>
      </w:r>
    </w:p>
    <w:p w14:paraId="26031646" w14:textId="5974414D" w:rsidR="00DB1BB4" w:rsidRDefault="00DB1BB4" w:rsidP="00AD591D">
      <w:pPr>
        <w:pStyle w:val="NoSpacing"/>
        <w:jc w:val="both"/>
        <w:rPr>
          <w:rFonts w:ascii="Arial" w:hAnsi="Arial" w:cs="Arial"/>
        </w:rPr>
      </w:pPr>
    </w:p>
    <w:p w14:paraId="5BF9FC2A" w14:textId="67EBDEBC" w:rsidR="00E639B3" w:rsidRDefault="00E639B3" w:rsidP="00AD591D">
      <w:pPr>
        <w:pStyle w:val="NoSpacing"/>
        <w:jc w:val="both"/>
        <w:rPr>
          <w:rFonts w:ascii="Arial" w:hAnsi="Arial" w:cs="Arial"/>
        </w:rPr>
      </w:pPr>
    </w:p>
    <w:p w14:paraId="5ECCB5A6" w14:textId="7BBDC779" w:rsidR="00E639B3" w:rsidRDefault="00E639B3" w:rsidP="00AD591D">
      <w:pPr>
        <w:pStyle w:val="NoSpacing"/>
        <w:jc w:val="both"/>
        <w:rPr>
          <w:rFonts w:ascii="Arial" w:hAnsi="Arial" w:cs="Arial"/>
        </w:rPr>
      </w:pPr>
    </w:p>
    <w:p w14:paraId="3A9A5748" w14:textId="7C50BC3D" w:rsidR="00E639B3" w:rsidRDefault="00E639B3" w:rsidP="00AD591D">
      <w:pPr>
        <w:pStyle w:val="NoSpacing"/>
        <w:jc w:val="both"/>
        <w:rPr>
          <w:rFonts w:ascii="Arial" w:hAnsi="Arial" w:cs="Arial"/>
        </w:rPr>
      </w:pPr>
    </w:p>
    <w:p w14:paraId="40526ABE" w14:textId="51F9836E" w:rsidR="00E639B3" w:rsidRDefault="00E639B3" w:rsidP="00AD591D">
      <w:pPr>
        <w:pStyle w:val="NoSpacing"/>
        <w:jc w:val="both"/>
        <w:rPr>
          <w:rFonts w:ascii="Arial" w:hAnsi="Arial" w:cs="Arial"/>
        </w:rPr>
      </w:pPr>
    </w:p>
    <w:p w14:paraId="6C3402C0" w14:textId="77777777" w:rsidR="00E639B3" w:rsidRPr="00BD44C5" w:rsidRDefault="00E639B3" w:rsidP="00AD591D">
      <w:pPr>
        <w:pStyle w:val="NoSpacing"/>
        <w:jc w:val="both"/>
        <w:rPr>
          <w:rFonts w:ascii="Arial" w:hAnsi="Arial" w:cs="Arial"/>
        </w:rPr>
      </w:pPr>
    </w:p>
    <w:p w14:paraId="5F7A3892" w14:textId="2C4577D2" w:rsidR="00DB1BB4" w:rsidRPr="00BD44C5" w:rsidRDefault="00DB1BB4" w:rsidP="00ED144F">
      <w:pPr>
        <w:pStyle w:val="NoSpacing"/>
        <w:jc w:val="both"/>
        <w:rPr>
          <w:rFonts w:ascii="Arial" w:hAnsi="Arial" w:cs="Arial"/>
          <w:b/>
          <w:bCs/>
        </w:rPr>
      </w:pPr>
      <w:bookmarkStart w:id="15" w:name="_Toc300747691"/>
      <w:bookmarkEnd w:id="14"/>
      <w:r w:rsidRPr="00BD44C5">
        <w:rPr>
          <w:rFonts w:ascii="Arial" w:hAnsi="Arial" w:cs="Arial"/>
          <w:b/>
          <w:bCs/>
        </w:rPr>
        <w:t>5.</w:t>
      </w:r>
      <w:r w:rsidRPr="00BD44C5">
        <w:rPr>
          <w:rFonts w:ascii="Arial" w:hAnsi="Arial" w:cs="Arial"/>
          <w:b/>
          <w:bCs/>
        </w:rPr>
        <w:tab/>
      </w:r>
      <w:bookmarkEnd w:id="15"/>
      <w:r w:rsidRPr="00BD44C5">
        <w:rPr>
          <w:rFonts w:ascii="Arial" w:hAnsi="Arial" w:cs="Arial"/>
          <w:b/>
          <w:bCs/>
        </w:rPr>
        <w:t>Services</w:t>
      </w:r>
      <w:r w:rsidR="00ED144F" w:rsidRPr="00ED144F">
        <w:rPr>
          <w:rFonts w:ascii="Arial" w:hAnsi="Arial" w:cs="Arial"/>
          <w:b/>
          <w:bCs/>
        </w:rPr>
        <w:t xml:space="preserve"> </w:t>
      </w:r>
      <w:r w:rsidR="00ED144F" w:rsidRPr="00BD44C5">
        <w:rPr>
          <w:rFonts w:ascii="Arial" w:hAnsi="Arial" w:cs="Arial"/>
          <w:b/>
          <w:bCs/>
        </w:rPr>
        <w:t>Delivery</w:t>
      </w:r>
      <w:r w:rsidR="00267BD6">
        <w:rPr>
          <w:rFonts w:ascii="Arial" w:hAnsi="Arial" w:cs="Arial"/>
          <w:b/>
          <w:bCs/>
        </w:rPr>
        <w:t xml:space="preserve"> and Acceptance</w:t>
      </w:r>
    </w:p>
    <w:p w14:paraId="6ED91B44" w14:textId="77777777" w:rsidR="00DB1BB4" w:rsidRPr="00BD44C5" w:rsidRDefault="00DB1BB4" w:rsidP="00AD591D">
      <w:pPr>
        <w:pStyle w:val="NoSpacing"/>
        <w:jc w:val="both"/>
        <w:rPr>
          <w:rFonts w:ascii="Arial" w:hAnsi="Arial" w:cs="Arial"/>
        </w:rPr>
      </w:pPr>
    </w:p>
    <w:p w14:paraId="19F804EE" w14:textId="77777777" w:rsidR="00DB1BB4" w:rsidRPr="00BD44C5" w:rsidRDefault="00DB1BB4" w:rsidP="002F3BE2">
      <w:pPr>
        <w:pStyle w:val="NoSpacing"/>
        <w:jc w:val="both"/>
        <w:rPr>
          <w:rFonts w:ascii="Arial" w:hAnsi="Arial" w:cs="Arial"/>
        </w:rPr>
      </w:pPr>
      <w:r w:rsidRPr="00BD44C5">
        <w:rPr>
          <w:rFonts w:ascii="Arial" w:hAnsi="Arial" w:cs="Arial"/>
        </w:rPr>
        <w:t>5.1.</w:t>
      </w:r>
      <w:r w:rsidRPr="00BD44C5">
        <w:rPr>
          <w:rFonts w:ascii="Arial" w:hAnsi="Arial" w:cs="Arial"/>
        </w:rPr>
        <w:tab/>
        <w:t xml:space="preserve">Supplier undertakes to deliver and provide all </w:t>
      </w:r>
      <w:r w:rsidR="000569A9">
        <w:rPr>
          <w:rFonts w:ascii="Arial" w:hAnsi="Arial" w:cs="Arial"/>
        </w:rPr>
        <w:t xml:space="preserve">the Services </w:t>
      </w:r>
      <w:r w:rsidRPr="00BD44C5">
        <w:rPr>
          <w:rFonts w:ascii="Arial" w:hAnsi="Arial" w:cs="Arial"/>
        </w:rPr>
        <w:t>ordered by MIC2 under the FWA.</w:t>
      </w:r>
    </w:p>
    <w:p w14:paraId="24063873" w14:textId="77777777" w:rsidR="00DB1BB4" w:rsidRPr="00BD44C5" w:rsidRDefault="00DB1BB4" w:rsidP="00AD591D">
      <w:pPr>
        <w:pStyle w:val="NoSpacing"/>
        <w:jc w:val="both"/>
        <w:rPr>
          <w:rFonts w:ascii="Arial" w:hAnsi="Arial" w:cs="Arial"/>
        </w:rPr>
      </w:pPr>
    </w:p>
    <w:p w14:paraId="1DB04C80" w14:textId="77777777" w:rsidR="00DB1BB4" w:rsidRPr="00BD44C5" w:rsidRDefault="00DB1BB4" w:rsidP="00495F5D">
      <w:pPr>
        <w:pStyle w:val="NoSpacing"/>
        <w:jc w:val="both"/>
        <w:rPr>
          <w:rFonts w:ascii="Arial" w:hAnsi="Arial" w:cs="Arial"/>
          <w:color w:val="000000"/>
        </w:rPr>
      </w:pPr>
      <w:r w:rsidRPr="00BD44C5">
        <w:rPr>
          <w:rFonts w:ascii="Arial" w:hAnsi="Arial" w:cs="Arial"/>
        </w:rPr>
        <w:t>5.2.</w:t>
      </w:r>
      <w:r w:rsidRPr="00BD44C5">
        <w:rPr>
          <w:rFonts w:ascii="Arial" w:hAnsi="Arial" w:cs="Arial"/>
        </w:rPr>
        <w:tab/>
        <w:t xml:space="preserve">Supplier undertakes and warrants that </w:t>
      </w:r>
      <w:r w:rsidR="000569A9">
        <w:rPr>
          <w:rFonts w:ascii="Arial" w:hAnsi="Arial" w:cs="Arial"/>
        </w:rPr>
        <w:t xml:space="preserve">the Services </w:t>
      </w:r>
      <w:r w:rsidRPr="00BD44C5">
        <w:rPr>
          <w:rFonts w:ascii="Arial" w:hAnsi="Arial" w:cs="Arial"/>
        </w:rPr>
        <w:t>delivered under the FWA are</w:t>
      </w:r>
      <w:bookmarkStart w:id="16" w:name="_Toc300745592"/>
      <w:bookmarkStart w:id="17" w:name="_Toc300745686"/>
      <w:bookmarkStart w:id="18" w:name="_Toc300745950"/>
      <w:bookmarkStart w:id="19" w:name="_Toc300746470"/>
      <w:bookmarkStart w:id="20" w:name="_Toc300747682"/>
      <w:r w:rsidR="00495F5D">
        <w:rPr>
          <w:rFonts w:ascii="Arial" w:hAnsi="Arial" w:cs="Arial"/>
        </w:rPr>
        <w:t xml:space="preserve"> </w:t>
      </w:r>
      <w:r w:rsidRPr="00BD44C5">
        <w:rPr>
          <w:rFonts w:ascii="Arial" w:hAnsi="Arial" w:cs="Arial"/>
        </w:rPr>
        <w:t xml:space="preserve">Conforming to all MIC2’s required specifications as defined by MIC2 in </w:t>
      </w:r>
      <w:r w:rsidR="00222C2E" w:rsidRPr="00BD44C5">
        <w:rPr>
          <w:rFonts w:ascii="Arial" w:hAnsi="Arial" w:cs="Arial"/>
          <w:color w:val="000000"/>
        </w:rPr>
        <w:t>Annex (1)</w:t>
      </w:r>
      <w:r w:rsidRPr="00BD44C5">
        <w:rPr>
          <w:rFonts w:ascii="Arial" w:hAnsi="Arial" w:cs="Arial"/>
          <w:color w:val="000000"/>
        </w:rPr>
        <w:t>.</w:t>
      </w:r>
    </w:p>
    <w:bookmarkEnd w:id="16"/>
    <w:bookmarkEnd w:id="17"/>
    <w:bookmarkEnd w:id="18"/>
    <w:bookmarkEnd w:id="19"/>
    <w:bookmarkEnd w:id="20"/>
    <w:p w14:paraId="5F977041" w14:textId="77777777" w:rsidR="00DB1BB4" w:rsidRPr="00BD44C5" w:rsidRDefault="00DB1BB4" w:rsidP="002F3BE2">
      <w:pPr>
        <w:pStyle w:val="NoSpacing"/>
        <w:ind w:left="1080"/>
        <w:jc w:val="both"/>
        <w:rPr>
          <w:rFonts w:ascii="Arial" w:hAnsi="Arial" w:cs="Arial"/>
        </w:rPr>
      </w:pPr>
    </w:p>
    <w:p w14:paraId="4FBA5610" w14:textId="77777777" w:rsidR="00DB1BB4" w:rsidRPr="00BD44C5" w:rsidRDefault="00DB1BB4" w:rsidP="00AD591D">
      <w:pPr>
        <w:pStyle w:val="NoSpacing"/>
        <w:jc w:val="both"/>
        <w:rPr>
          <w:rFonts w:ascii="Arial" w:hAnsi="Arial" w:cs="Arial"/>
        </w:rPr>
      </w:pPr>
    </w:p>
    <w:p w14:paraId="3A848598" w14:textId="77777777" w:rsidR="003D7E37" w:rsidRPr="00BD44C5" w:rsidRDefault="003D7E37" w:rsidP="00495F5D">
      <w:pPr>
        <w:pStyle w:val="NoSpacing"/>
        <w:jc w:val="both"/>
        <w:rPr>
          <w:rFonts w:ascii="Arial" w:hAnsi="Arial" w:cs="Arial"/>
        </w:rPr>
      </w:pPr>
      <w:r w:rsidRPr="00BD44C5">
        <w:rPr>
          <w:rFonts w:ascii="Arial" w:hAnsi="Arial" w:cs="Arial"/>
        </w:rPr>
        <w:t>5.</w:t>
      </w:r>
      <w:r w:rsidR="00495F5D">
        <w:rPr>
          <w:rFonts w:ascii="Arial" w:hAnsi="Arial" w:cs="Arial"/>
        </w:rPr>
        <w:t>3</w:t>
      </w:r>
      <w:r w:rsidRPr="00BD44C5">
        <w:rPr>
          <w:rFonts w:ascii="Arial" w:hAnsi="Arial" w:cs="Arial"/>
        </w:rPr>
        <w:t>.</w:t>
      </w:r>
      <w:r w:rsidRPr="00BD44C5">
        <w:rPr>
          <w:rFonts w:ascii="Arial" w:hAnsi="Arial" w:cs="Arial"/>
        </w:rPr>
        <w:tab/>
        <w:t xml:space="preserve">A penalty of one percent (1%) of the total amount of the relevant purchase order will be applied to the benefit of MIC2 for each five (5) </w:t>
      </w:r>
      <w:r w:rsidR="00495F5D">
        <w:rPr>
          <w:rFonts w:ascii="Arial" w:hAnsi="Arial" w:cs="Arial"/>
        </w:rPr>
        <w:t>working</w:t>
      </w:r>
      <w:r w:rsidRPr="00BD44C5">
        <w:rPr>
          <w:rFonts w:ascii="Arial" w:hAnsi="Arial" w:cs="Arial"/>
        </w:rPr>
        <w:t xml:space="preserve"> days of delay in the delivery </w:t>
      </w:r>
      <w:r w:rsidR="00495F5D">
        <w:rPr>
          <w:rFonts w:ascii="Arial" w:hAnsi="Arial" w:cs="Arial"/>
        </w:rPr>
        <w:t xml:space="preserve">of </w:t>
      </w:r>
      <w:r w:rsidR="003F3479">
        <w:rPr>
          <w:rFonts w:ascii="Arial" w:hAnsi="Arial" w:cs="Arial"/>
        </w:rPr>
        <w:t>the</w:t>
      </w:r>
      <w:r w:rsidR="00495F5D">
        <w:rPr>
          <w:rFonts w:ascii="Arial" w:hAnsi="Arial" w:cs="Arial"/>
        </w:rPr>
        <w:t xml:space="preserve"> </w:t>
      </w:r>
      <w:r w:rsidRPr="00BD44C5">
        <w:rPr>
          <w:rFonts w:ascii="Arial" w:hAnsi="Arial" w:cs="Arial"/>
        </w:rPr>
        <w:t>Services. This penalty shall be lawfully and automatically applied by MIC2 in the event of delay,</w:t>
      </w:r>
      <w:r w:rsidR="00495F5D" w:rsidRPr="00495F5D">
        <w:rPr>
          <w:rFonts w:ascii="Arial" w:hAnsi="Arial" w:cs="Arial"/>
        </w:rPr>
        <w:t xml:space="preserve"> </w:t>
      </w:r>
      <w:r w:rsidR="00495F5D" w:rsidRPr="00737E08">
        <w:rPr>
          <w:rFonts w:ascii="Arial" w:hAnsi="Arial" w:cs="Arial"/>
        </w:rPr>
        <w:t>shall be up to a maximum of 10% of such PO value</w:t>
      </w:r>
      <w:r w:rsidR="00495F5D" w:rsidRPr="00826CDA">
        <w:rPr>
          <w:rFonts w:ascii="Arial" w:hAnsi="Arial" w:cs="Arial"/>
        </w:rPr>
        <w:t xml:space="preserve"> </w:t>
      </w:r>
      <w:r w:rsidRPr="00BD44C5">
        <w:rPr>
          <w:rFonts w:ascii="Arial" w:hAnsi="Arial" w:cs="Arial"/>
        </w:rPr>
        <w:t>and shall be deducted by MIC2 from the amount due to the Supplier.</w:t>
      </w:r>
    </w:p>
    <w:p w14:paraId="0905F3A3" w14:textId="3FBA7E0B" w:rsidR="003D7E37" w:rsidRDefault="003D7E37" w:rsidP="003D7E37">
      <w:pPr>
        <w:pStyle w:val="NoSpacing"/>
        <w:jc w:val="both"/>
        <w:rPr>
          <w:rFonts w:ascii="Arial" w:hAnsi="Arial" w:cs="Arial"/>
        </w:rPr>
      </w:pPr>
    </w:p>
    <w:p w14:paraId="7082550B" w14:textId="189E14D9" w:rsidR="00C8147A" w:rsidRPr="00E639B3" w:rsidRDefault="00C8147A" w:rsidP="00E639B3">
      <w:pPr>
        <w:pStyle w:val="ListParagraph"/>
        <w:numPr>
          <w:ilvl w:val="1"/>
          <w:numId w:val="22"/>
        </w:numPr>
        <w:spacing w:after="120" w:line="240" w:lineRule="auto"/>
        <w:jc w:val="both"/>
        <w:rPr>
          <w:rFonts w:ascii="Arial" w:eastAsia="Times New Roman" w:hAnsi="Arial" w:cs="Arial"/>
          <w:b/>
          <w:bCs/>
          <w:kern w:val="20"/>
          <w:lang w:val="en-GB" w:eastAsia="x-none"/>
        </w:rPr>
      </w:pPr>
      <w:r w:rsidRPr="00E639B3">
        <w:rPr>
          <w:rFonts w:ascii="Arial" w:eastAsia="Times New Roman" w:hAnsi="Arial" w:cs="Arial"/>
          <w:b/>
          <w:bCs/>
          <w:kern w:val="20"/>
          <w:lang w:val="en-GB" w:eastAsia="x-none"/>
        </w:rPr>
        <w:t>Acceptance</w:t>
      </w:r>
      <w:r w:rsidR="00A3322B" w:rsidRPr="00E639B3">
        <w:rPr>
          <w:rFonts w:ascii="Arial" w:eastAsia="Times New Roman" w:hAnsi="Arial" w:cs="Arial"/>
          <w:b/>
          <w:bCs/>
          <w:kern w:val="20"/>
          <w:lang w:val="en-GB" w:eastAsia="x-none"/>
        </w:rPr>
        <w:t xml:space="preserve"> </w:t>
      </w:r>
    </w:p>
    <w:p w14:paraId="3304659A" w14:textId="341C6E7B" w:rsidR="001D1C77" w:rsidRDefault="001D1C77" w:rsidP="003D7E37">
      <w:pPr>
        <w:pStyle w:val="NoSpacing"/>
        <w:jc w:val="both"/>
        <w:rPr>
          <w:rFonts w:ascii="Arial" w:hAnsi="Arial" w:cs="Arial"/>
        </w:rPr>
      </w:pPr>
    </w:p>
    <w:p w14:paraId="3275EDA8" w14:textId="59DA08DF" w:rsidR="001D1C77" w:rsidRPr="00E639B3" w:rsidRDefault="001D1C77" w:rsidP="00E639B3">
      <w:pPr>
        <w:spacing w:after="0" w:line="240" w:lineRule="auto"/>
        <w:jc w:val="both"/>
        <w:rPr>
          <w:rFonts w:ascii="Arial" w:hAnsi="Arial" w:cs="Arial"/>
          <w:lang w:val="en-GB"/>
        </w:rPr>
      </w:pPr>
      <w:r w:rsidRPr="00E639B3">
        <w:rPr>
          <w:rFonts w:ascii="Arial" w:hAnsi="Arial" w:cs="Arial"/>
          <w:lang w:val="en-GB"/>
        </w:rPr>
        <w:t>Acceptance Committee (</w:t>
      </w:r>
      <w:r w:rsidRPr="00E639B3">
        <w:rPr>
          <w:rFonts w:ascii="Arial" w:hAnsi="Arial" w:cs="Arial" w:hint="eastAsia"/>
          <w:rtl/>
          <w:lang w:val="en-GB"/>
        </w:rPr>
        <w:t>لجنة</w:t>
      </w:r>
      <w:r w:rsidRPr="00E639B3">
        <w:rPr>
          <w:rFonts w:ascii="Arial" w:hAnsi="Arial" w:cs="Arial"/>
          <w:rtl/>
          <w:lang w:val="en-GB"/>
        </w:rPr>
        <w:t xml:space="preserve"> </w:t>
      </w:r>
      <w:r w:rsidRPr="00E639B3">
        <w:rPr>
          <w:rFonts w:ascii="Arial" w:hAnsi="Arial" w:cs="Arial" w:hint="eastAsia"/>
          <w:rtl/>
          <w:lang w:val="en-GB"/>
        </w:rPr>
        <w:t>الاستلام</w:t>
      </w:r>
      <w:r w:rsidRPr="00E639B3">
        <w:rPr>
          <w:rFonts w:ascii="Arial" w:hAnsi="Arial" w:cs="Arial"/>
          <w:lang w:val="en-GB"/>
        </w:rPr>
        <w:t xml:space="preserve">) as specified in Article 101 </w:t>
      </w:r>
      <w:r w:rsidR="00312490" w:rsidRPr="00E639B3">
        <w:rPr>
          <w:rFonts w:ascii="Arial" w:hAnsi="Arial" w:cs="Arial"/>
          <w:lang w:val="en-GB"/>
        </w:rPr>
        <w:t xml:space="preserve">and Article 32 </w:t>
      </w:r>
      <w:r w:rsidR="00846DEB" w:rsidRPr="00E639B3">
        <w:rPr>
          <w:rFonts w:ascii="Arial" w:hAnsi="Arial" w:cs="Arial"/>
          <w:lang w:val="en-GB"/>
        </w:rPr>
        <w:t xml:space="preserve">of PPL 244 </w:t>
      </w:r>
      <w:r w:rsidR="00312490" w:rsidRPr="00E639B3">
        <w:rPr>
          <w:rFonts w:ascii="Arial" w:hAnsi="Arial" w:cs="Arial"/>
          <w:lang w:val="en-GB"/>
        </w:rPr>
        <w:t xml:space="preserve">shall accept the </w:t>
      </w:r>
      <w:r w:rsidR="00CB004B">
        <w:rPr>
          <w:rFonts w:ascii="Arial" w:hAnsi="Arial" w:cs="Arial"/>
          <w:lang w:val="en-GB"/>
        </w:rPr>
        <w:t>implementation</w:t>
      </w:r>
      <w:r w:rsidR="0095474C">
        <w:rPr>
          <w:rFonts w:ascii="Arial" w:hAnsi="Arial" w:cs="Arial"/>
          <w:lang w:val="en-GB"/>
        </w:rPr>
        <w:t xml:space="preserve"> of Services</w:t>
      </w:r>
      <w:r w:rsidR="00312490" w:rsidRPr="00E639B3">
        <w:rPr>
          <w:rFonts w:ascii="Arial" w:hAnsi="Arial" w:cs="Arial"/>
          <w:lang w:val="en-GB"/>
        </w:rPr>
        <w:t xml:space="preserve"> within </w:t>
      </w:r>
      <w:r w:rsidR="0095474C">
        <w:rPr>
          <w:rFonts w:ascii="Arial" w:hAnsi="Arial" w:cs="Arial"/>
          <w:lang w:val="en-GB"/>
        </w:rPr>
        <w:t>one (</w:t>
      </w:r>
      <w:r w:rsidR="00312490" w:rsidRPr="00E639B3">
        <w:rPr>
          <w:rFonts w:ascii="Arial" w:hAnsi="Arial" w:cs="Arial"/>
          <w:lang w:val="en-GB"/>
        </w:rPr>
        <w:t>1</w:t>
      </w:r>
      <w:r w:rsidR="0095474C">
        <w:rPr>
          <w:rFonts w:ascii="Arial" w:hAnsi="Arial" w:cs="Arial"/>
          <w:lang w:val="en-GB"/>
        </w:rPr>
        <w:t>)</w:t>
      </w:r>
      <w:r w:rsidR="00312490" w:rsidRPr="00E639B3">
        <w:rPr>
          <w:rFonts w:ascii="Arial" w:hAnsi="Arial" w:cs="Arial"/>
          <w:lang w:val="en-GB"/>
        </w:rPr>
        <w:t xml:space="preserve"> month </w:t>
      </w:r>
      <w:r w:rsidR="00846DEB" w:rsidRPr="00E639B3">
        <w:rPr>
          <w:rFonts w:ascii="Arial" w:hAnsi="Arial" w:cs="Arial"/>
          <w:lang w:val="en-GB"/>
        </w:rPr>
        <w:t>after</w:t>
      </w:r>
      <w:r w:rsidR="00312490" w:rsidRPr="00E639B3">
        <w:rPr>
          <w:rFonts w:ascii="Arial" w:hAnsi="Arial" w:cs="Arial"/>
          <w:lang w:val="en-GB"/>
        </w:rPr>
        <w:t xml:space="preserve"> PO execution </w:t>
      </w:r>
      <w:r w:rsidR="00846DEB" w:rsidRPr="00E639B3">
        <w:rPr>
          <w:rFonts w:ascii="Arial" w:hAnsi="Arial" w:cs="Arial"/>
          <w:lang w:val="en-GB"/>
        </w:rPr>
        <w:t>and services conformity with the RFP technical requirements defined in Annex 1.</w:t>
      </w:r>
    </w:p>
    <w:p w14:paraId="44605868" w14:textId="77777777" w:rsidR="006C34FD" w:rsidRPr="00BD44C5" w:rsidRDefault="006C34FD" w:rsidP="003D7E37">
      <w:pPr>
        <w:pStyle w:val="NoSpacing"/>
        <w:jc w:val="both"/>
        <w:rPr>
          <w:rFonts w:ascii="Arial" w:hAnsi="Arial" w:cs="Arial"/>
        </w:rPr>
      </w:pPr>
    </w:p>
    <w:p w14:paraId="3F2C5D5B" w14:textId="77777777" w:rsidR="006C34FD" w:rsidRPr="00495F5D" w:rsidRDefault="006C34FD" w:rsidP="00495F5D">
      <w:pPr>
        <w:pStyle w:val="ListParagraph"/>
        <w:numPr>
          <w:ilvl w:val="1"/>
          <w:numId w:val="22"/>
        </w:numPr>
        <w:spacing w:after="120" w:line="240" w:lineRule="auto"/>
        <w:jc w:val="both"/>
        <w:rPr>
          <w:rFonts w:ascii="Arial" w:eastAsia="Times New Roman" w:hAnsi="Arial" w:cs="Arial"/>
          <w:b/>
          <w:bCs/>
          <w:kern w:val="20"/>
          <w:lang w:val="en-GB" w:eastAsia="x-none"/>
        </w:rPr>
      </w:pPr>
      <w:r w:rsidRPr="00495F5D">
        <w:rPr>
          <w:rFonts w:ascii="Arial" w:eastAsia="Times New Roman" w:hAnsi="Arial" w:cs="Arial"/>
          <w:b/>
          <w:bCs/>
          <w:kern w:val="20"/>
          <w:lang w:val="en-GB" w:eastAsia="x-none"/>
        </w:rPr>
        <w:t>Purchase Order Changes.</w:t>
      </w:r>
    </w:p>
    <w:p w14:paraId="24064227" w14:textId="77777777" w:rsidR="006C34FD" w:rsidRPr="00BD44C5" w:rsidRDefault="006C34FD" w:rsidP="006C34FD">
      <w:pPr>
        <w:pStyle w:val="ListParagraph"/>
        <w:spacing w:after="120" w:line="240" w:lineRule="auto"/>
        <w:jc w:val="both"/>
        <w:rPr>
          <w:rFonts w:ascii="Arial" w:eastAsia="Times New Roman" w:hAnsi="Arial" w:cs="Arial"/>
          <w:b/>
          <w:bCs/>
          <w:kern w:val="20"/>
          <w:lang w:val="en-GB" w:eastAsia="x-none"/>
        </w:rPr>
      </w:pPr>
    </w:p>
    <w:p w14:paraId="1F24A0B2" w14:textId="6C8A8821" w:rsidR="006C34FD" w:rsidRPr="00495F5D" w:rsidRDefault="006C34FD" w:rsidP="00CB004B">
      <w:pPr>
        <w:pStyle w:val="ListParagraph"/>
        <w:numPr>
          <w:ilvl w:val="2"/>
          <w:numId w:val="23"/>
        </w:numPr>
        <w:spacing w:after="0" w:line="240" w:lineRule="auto"/>
        <w:jc w:val="both"/>
        <w:rPr>
          <w:rFonts w:ascii="Arial" w:hAnsi="Arial" w:cs="Arial"/>
          <w:lang w:val="en-GB"/>
        </w:rPr>
      </w:pPr>
      <w:bookmarkStart w:id="21" w:name="_Ref58816960"/>
      <w:r w:rsidRPr="00495F5D">
        <w:rPr>
          <w:rFonts w:ascii="Arial" w:hAnsi="Arial" w:cs="Arial"/>
          <w:lang w:val="en-GB"/>
        </w:rPr>
        <w:t xml:space="preserve">MIC2 may at any time by written notice to the </w:t>
      </w:r>
      <w:r w:rsidR="00721E8B" w:rsidRPr="00495F5D">
        <w:rPr>
          <w:rFonts w:ascii="Arial" w:hAnsi="Arial" w:cs="Arial"/>
          <w:color w:val="000000"/>
          <w:lang w:val="en-GB"/>
        </w:rPr>
        <w:t>Supplier</w:t>
      </w:r>
      <w:r w:rsidRPr="00495F5D">
        <w:rPr>
          <w:rFonts w:ascii="Arial" w:hAnsi="Arial" w:cs="Arial"/>
          <w:lang w:val="en-GB"/>
        </w:rPr>
        <w:t xml:space="preserve"> require a variation (“Change”) to a Purchase Order, provided written notice of the Change is delivered to </w:t>
      </w:r>
      <w:r w:rsidR="00716532" w:rsidRPr="00495F5D">
        <w:rPr>
          <w:rFonts w:ascii="Arial" w:hAnsi="Arial" w:cs="Arial"/>
          <w:lang w:val="en-GB"/>
        </w:rPr>
        <w:t>Supplier</w:t>
      </w:r>
      <w:r w:rsidRPr="00495F5D">
        <w:rPr>
          <w:rFonts w:ascii="Arial" w:hAnsi="Arial" w:cs="Arial"/>
          <w:lang w:val="en-GB"/>
        </w:rPr>
        <w:t xml:space="preserve"> within</w:t>
      </w:r>
      <w:r w:rsidRPr="00495F5D">
        <w:rPr>
          <w:rFonts w:ascii="Arial" w:hAnsi="Arial" w:cs="Arial"/>
          <w:color w:val="000000"/>
          <w:lang w:val="en-GB"/>
        </w:rPr>
        <w:t xml:space="preserve"> two</w:t>
      </w:r>
      <w:r w:rsidRPr="00495F5D">
        <w:rPr>
          <w:rFonts w:ascii="Arial" w:hAnsi="Arial" w:cs="Arial"/>
          <w:lang w:val="en-GB"/>
        </w:rPr>
        <w:t xml:space="preserve"> weeks prior to </w:t>
      </w:r>
      <w:r w:rsidR="00495F5D">
        <w:rPr>
          <w:rFonts w:ascii="Arial" w:hAnsi="Arial" w:cs="Arial"/>
          <w:lang w:val="en-GB"/>
        </w:rPr>
        <w:t>delivery of Services</w:t>
      </w:r>
      <w:r w:rsidRPr="00495F5D">
        <w:rPr>
          <w:rFonts w:ascii="Arial" w:hAnsi="Arial" w:cs="Arial"/>
          <w:color w:val="000000"/>
          <w:lang w:val="en-GB"/>
        </w:rPr>
        <w:t xml:space="preserve"> that are to be provided</w:t>
      </w:r>
      <w:r w:rsidRPr="00495F5D">
        <w:rPr>
          <w:rFonts w:ascii="Arial" w:hAnsi="Arial" w:cs="Arial"/>
          <w:lang w:val="en-GB"/>
        </w:rPr>
        <w:t>.</w:t>
      </w:r>
      <w:bookmarkEnd w:id="21"/>
      <w:r w:rsidRPr="00495F5D">
        <w:rPr>
          <w:rFonts w:ascii="Arial" w:hAnsi="Arial" w:cs="Arial"/>
          <w:lang w:val="en-GB"/>
        </w:rPr>
        <w:t xml:space="preserve"> </w:t>
      </w:r>
      <w:r w:rsidR="0095474C">
        <w:rPr>
          <w:rFonts w:ascii="Arial" w:hAnsi="Arial" w:cs="Arial"/>
          <w:lang w:val="en-GB"/>
        </w:rPr>
        <w:t>Noting that a</w:t>
      </w:r>
      <w:r w:rsidR="00846DEB">
        <w:rPr>
          <w:rFonts w:ascii="Arial" w:hAnsi="Arial" w:cs="Arial"/>
          <w:lang w:val="en-GB"/>
        </w:rPr>
        <w:t xml:space="preserve">ny change shall </w:t>
      </w:r>
      <w:r w:rsidR="00CB004B">
        <w:rPr>
          <w:rFonts w:ascii="Arial" w:hAnsi="Arial" w:cs="Arial"/>
          <w:lang w:val="en-GB"/>
        </w:rPr>
        <w:t>be subject to</w:t>
      </w:r>
      <w:r w:rsidR="00846DEB">
        <w:rPr>
          <w:rFonts w:ascii="Arial" w:hAnsi="Arial" w:cs="Arial"/>
          <w:lang w:val="en-GB"/>
        </w:rPr>
        <w:t xml:space="preserve"> article 29 sub</w:t>
      </w:r>
      <w:r w:rsidR="0095474C">
        <w:rPr>
          <w:rFonts w:ascii="Arial" w:hAnsi="Arial" w:cs="Arial"/>
          <w:lang w:val="en-GB"/>
        </w:rPr>
        <w:t>-</w:t>
      </w:r>
      <w:r w:rsidR="00846DEB">
        <w:rPr>
          <w:rFonts w:ascii="Arial" w:hAnsi="Arial" w:cs="Arial"/>
          <w:lang w:val="en-GB"/>
        </w:rPr>
        <w:t xml:space="preserve">clause 1-G of PPL </w:t>
      </w:r>
      <w:r w:rsidR="00040D54">
        <w:rPr>
          <w:rFonts w:ascii="Arial" w:hAnsi="Arial" w:cs="Arial"/>
          <w:lang w:val="en-GB"/>
        </w:rPr>
        <w:t>no.244/2021</w:t>
      </w:r>
      <w:r w:rsidR="00846DEB">
        <w:rPr>
          <w:rFonts w:ascii="Arial" w:hAnsi="Arial" w:cs="Arial"/>
          <w:lang w:val="en-GB"/>
        </w:rPr>
        <w:t>,</w:t>
      </w:r>
    </w:p>
    <w:p w14:paraId="5B358DED" w14:textId="77777777" w:rsidR="009F24BF" w:rsidRPr="00BD44C5" w:rsidRDefault="009F24BF" w:rsidP="009F24BF">
      <w:pPr>
        <w:pStyle w:val="ListParagraph"/>
        <w:spacing w:after="0" w:line="240" w:lineRule="auto"/>
        <w:ind w:left="0"/>
        <w:jc w:val="both"/>
        <w:rPr>
          <w:rFonts w:ascii="Arial" w:hAnsi="Arial" w:cs="Arial"/>
          <w:lang w:val="en-GB"/>
        </w:rPr>
      </w:pPr>
    </w:p>
    <w:p w14:paraId="30929EF5" w14:textId="77777777" w:rsidR="006C34FD" w:rsidRPr="00495F5D" w:rsidRDefault="006C34FD" w:rsidP="00CE10EF">
      <w:pPr>
        <w:pStyle w:val="ListParagraph"/>
        <w:numPr>
          <w:ilvl w:val="2"/>
          <w:numId w:val="23"/>
        </w:numPr>
        <w:spacing w:after="0" w:line="240" w:lineRule="auto"/>
        <w:jc w:val="both"/>
        <w:rPr>
          <w:rFonts w:ascii="Arial" w:hAnsi="Arial" w:cs="Arial"/>
          <w:lang w:val="en-GB"/>
        </w:rPr>
      </w:pPr>
      <w:bookmarkStart w:id="22" w:name="_Ref58816869"/>
      <w:r w:rsidRPr="00495F5D">
        <w:rPr>
          <w:rFonts w:ascii="Arial" w:hAnsi="Arial" w:cs="Arial"/>
          <w:lang w:val="en-GB"/>
        </w:rPr>
        <w:t xml:space="preserve">Within </w:t>
      </w:r>
      <w:r w:rsidR="00721E8B" w:rsidRPr="00495F5D">
        <w:rPr>
          <w:rFonts w:ascii="Arial" w:hAnsi="Arial" w:cs="Arial"/>
          <w:lang w:val="en-GB"/>
        </w:rPr>
        <w:t>five (</w:t>
      </w:r>
      <w:r w:rsidRPr="00495F5D">
        <w:rPr>
          <w:rFonts w:ascii="Arial" w:hAnsi="Arial" w:cs="Arial"/>
          <w:color w:val="000000"/>
          <w:lang w:val="en-GB"/>
        </w:rPr>
        <w:t>5</w:t>
      </w:r>
      <w:r w:rsidR="00721E8B" w:rsidRPr="00495F5D">
        <w:rPr>
          <w:rFonts w:ascii="Arial" w:hAnsi="Arial" w:cs="Arial"/>
          <w:color w:val="000000"/>
          <w:lang w:val="en-GB"/>
        </w:rPr>
        <w:t>)</w:t>
      </w:r>
      <w:r w:rsidRPr="00495F5D">
        <w:rPr>
          <w:rFonts w:ascii="Arial" w:hAnsi="Arial" w:cs="Arial"/>
          <w:color w:val="000000"/>
          <w:lang w:val="en-GB"/>
        </w:rPr>
        <w:t xml:space="preserve"> </w:t>
      </w:r>
      <w:r w:rsidRPr="00495F5D">
        <w:rPr>
          <w:rFonts w:ascii="Arial" w:hAnsi="Arial" w:cs="Arial"/>
          <w:lang w:val="en-GB"/>
        </w:rPr>
        <w:t xml:space="preserve">days after receiving such written notice from MIC2, the </w:t>
      </w:r>
      <w:r w:rsidR="00721E8B" w:rsidRPr="00495F5D">
        <w:rPr>
          <w:rFonts w:ascii="Arial" w:hAnsi="Arial" w:cs="Arial"/>
          <w:color w:val="000000"/>
          <w:lang w:val="en-GB"/>
        </w:rPr>
        <w:t>Supplier</w:t>
      </w:r>
      <w:r w:rsidRPr="00495F5D">
        <w:rPr>
          <w:rFonts w:ascii="Arial" w:hAnsi="Arial" w:cs="Arial"/>
          <w:lang w:val="en-GB"/>
        </w:rPr>
        <w:t xml:space="preserve"> shall advise MIC2 of its effect and send a written notice (“Response to Change”) to MIC2</w:t>
      </w:r>
      <w:r w:rsidRPr="00495F5D">
        <w:rPr>
          <w:rFonts w:ascii="Arial" w:hAnsi="Arial" w:cs="Arial"/>
          <w:color w:val="000000"/>
          <w:lang w:val="en-GB"/>
        </w:rPr>
        <w:t xml:space="preserve"> </w:t>
      </w:r>
      <w:r w:rsidRPr="00495F5D">
        <w:rPr>
          <w:rFonts w:ascii="Arial" w:hAnsi="Arial" w:cs="Arial"/>
          <w:lang w:val="en-GB"/>
        </w:rPr>
        <w:t>specifying the effect that such a change may have upon the Purchase Order including price,</w:t>
      </w:r>
      <w:r w:rsidR="00721E8B" w:rsidRPr="00495F5D">
        <w:rPr>
          <w:rFonts w:ascii="Arial" w:hAnsi="Arial" w:cs="Arial"/>
          <w:lang w:val="en-GB"/>
        </w:rPr>
        <w:t xml:space="preserve"> </w:t>
      </w:r>
      <w:r w:rsidRPr="00495F5D">
        <w:rPr>
          <w:rFonts w:ascii="Arial" w:hAnsi="Arial" w:cs="Arial"/>
          <w:lang w:val="en-GB"/>
        </w:rPr>
        <w:t>delivery Services, impact (if any) on the Delivery Plan</w:t>
      </w:r>
      <w:bookmarkEnd w:id="22"/>
      <w:r w:rsidR="00CE10EF">
        <w:rPr>
          <w:rFonts w:ascii="Arial" w:hAnsi="Arial" w:cs="Arial"/>
          <w:lang w:val="en-GB"/>
        </w:rPr>
        <w:t>.</w:t>
      </w:r>
    </w:p>
    <w:p w14:paraId="03E8D907" w14:textId="77777777" w:rsidR="009F24BF" w:rsidRPr="00BD44C5" w:rsidRDefault="009F24BF" w:rsidP="009F24BF">
      <w:pPr>
        <w:pStyle w:val="ListParagraph"/>
        <w:spacing w:after="0" w:line="240" w:lineRule="auto"/>
        <w:ind w:left="0"/>
        <w:jc w:val="both"/>
        <w:rPr>
          <w:rFonts w:ascii="Arial" w:hAnsi="Arial" w:cs="Arial"/>
          <w:lang w:val="en-GB"/>
        </w:rPr>
      </w:pPr>
    </w:p>
    <w:p w14:paraId="16DA819D" w14:textId="77777777" w:rsidR="00721E8B" w:rsidRPr="00BD44C5" w:rsidRDefault="006C34FD" w:rsidP="00CE10EF">
      <w:pPr>
        <w:pStyle w:val="ListParagraph"/>
        <w:numPr>
          <w:ilvl w:val="2"/>
          <w:numId w:val="23"/>
        </w:numPr>
        <w:spacing w:after="0" w:line="240" w:lineRule="auto"/>
        <w:jc w:val="both"/>
        <w:rPr>
          <w:rFonts w:ascii="Arial" w:hAnsi="Arial" w:cs="Arial"/>
          <w:lang w:val="en-GB"/>
        </w:rPr>
      </w:pPr>
      <w:r w:rsidRPr="00BD44C5">
        <w:rPr>
          <w:rFonts w:ascii="Arial" w:hAnsi="Arial" w:cs="Arial"/>
          <w:lang w:val="en-GB"/>
        </w:rPr>
        <w:t xml:space="preserve">Within </w:t>
      </w:r>
      <w:r w:rsidR="00721E8B" w:rsidRPr="00BD44C5">
        <w:rPr>
          <w:rFonts w:ascii="Arial" w:hAnsi="Arial" w:cs="Arial"/>
          <w:lang w:val="en-GB"/>
        </w:rPr>
        <w:t>three (</w:t>
      </w:r>
      <w:r w:rsidRPr="00BD44C5">
        <w:rPr>
          <w:rFonts w:ascii="Arial" w:hAnsi="Arial" w:cs="Arial"/>
          <w:color w:val="000000"/>
          <w:lang w:val="en-GB"/>
        </w:rPr>
        <w:t>3</w:t>
      </w:r>
      <w:r w:rsidR="00721E8B" w:rsidRPr="00BD44C5">
        <w:rPr>
          <w:rFonts w:ascii="Arial" w:hAnsi="Arial" w:cs="Arial"/>
          <w:color w:val="000000"/>
          <w:lang w:val="en-GB"/>
        </w:rPr>
        <w:t>)</w:t>
      </w:r>
      <w:r w:rsidRPr="00BD44C5">
        <w:rPr>
          <w:rFonts w:ascii="Arial" w:hAnsi="Arial" w:cs="Arial"/>
          <w:color w:val="000000"/>
          <w:lang w:val="en-GB"/>
        </w:rPr>
        <w:t xml:space="preserve"> </w:t>
      </w:r>
      <w:r w:rsidRPr="00BD44C5">
        <w:rPr>
          <w:rFonts w:ascii="Arial" w:hAnsi="Arial" w:cs="Arial"/>
          <w:lang w:val="en-GB"/>
        </w:rPr>
        <w:t xml:space="preserve">days of receipt of the Response to Change, MIC2 shall by written notice to the </w:t>
      </w:r>
      <w:r w:rsidR="00183CFF" w:rsidRPr="00BD44C5">
        <w:rPr>
          <w:rFonts w:ascii="Arial" w:hAnsi="Arial" w:cs="Arial"/>
          <w:color w:val="000000"/>
          <w:lang w:val="en-GB"/>
        </w:rPr>
        <w:t>Supplier</w:t>
      </w:r>
      <w:r w:rsidRPr="00BD44C5">
        <w:rPr>
          <w:rFonts w:ascii="Arial" w:hAnsi="Arial" w:cs="Arial"/>
          <w:lang w:val="en-GB"/>
        </w:rPr>
        <w:t xml:space="preserve"> inform the </w:t>
      </w:r>
      <w:r w:rsidR="00183CFF" w:rsidRPr="00BD44C5">
        <w:rPr>
          <w:rFonts w:ascii="Arial" w:hAnsi="Arial" w:cs="Arial"/>
          <w:color w:val="000000"/>
          <w:lang w:val="en-GB"/>
        </w:rPr>
        <w:t>Supplier</w:t>
      </w:r>
      <w:r w:rsidRPr="00BD44C5">
        <w:rPr>
          <w:rFonts w:ascii="Arial" w:hAnsi="Arial" w:cs="Arial"/>
          <w:lang w:val="en-GB"/>
        </w:rPr>
        <w:t xml:space="preserve"> as to whether MIC2 wishes the Change and Response to Change to be incorporated in the Purchase Order and if MIC2 so advises, then a formal Change Order setting out in detail the nature of the change shall be given to the </w:t>
      </w:r>
      <w:r w:rsidR="00721E8B" w:rsidRPr="00BD44C5">
        <w:rPr>
          <w:rFonts w:ascii="Arial" w:hAnsi="Arial" w:cs="Arial"/>
          <w:color w:val="000000"/>
          <w:lang w:val="en-GB"/>
        </w:rPr>
        <w:t>Supplier</w:t>
      </w:r>
      <w:r w:rsidR="009F24BF" w:rsidRPr="00BD44C5">
        <w:rPr>
          <w:rFonts w:ascii="Arial" w:hAnsi="Arial" w:cs="Arial"/>
          <w:color w:val="000000"/>
          <w:lang w:val="en-GB"/>
        </w:rPr>
        <w:t>.</w:t>
      </w:r>
    </w:p>
    <w:p w14:paraId="57AB33FC" w14:textId="77777777" w:rsidR="009F24BF" w:rsidRPr="00BD44C5" w:rsidRDefault="009F24BF" w:rsidP="009F24BF">
      <w:pPr>
        <w:pStyle w:val="ListParagraph"/>
        <w:spacing w:after="0" w:line="240" w:lineRule="auto"/>
        <w:ind w:left="0"/>
        <w:jc w:val="both"/>
        <w:rPr>
          <w:rFonts w:ascii="Arial" w:hAnsi="Arial" w:cs="Arial"/>
          <w:lang w:val="en-GB"/>
        </w:rPr>
      </w:pPr>
    </w:p>
    <w:p w14:paraId="5DF61D1E" w14:textId="77777777" w:rsidR="006C34FD" w:rsidRPr="00BD44C5" w:rsidRDefault="006C34FD" w:rsidP="00495F5D">
      <w:pPr>
        <w:pStyle w:val="ListParagraph"/>
        <w:numPr>
          <w:ilvl w:val="2"/>
          <w:numId w:val="23"/>
        </w:numPr>
        <w:spacing w:after="0" w:line="240" w:lineRule="auto"/>
        <w:jc w:val="both"/>
        <w:rPr>
          <w:rFonts w:ascii="Arial" w:hAnsi="Arial" w:cs="Arial"/>
          <w:lang w:val="en-GB"/>
        </w:rPr>
      </w:pPr>
      <w:r w:rsidRPr="00BD44C5">
        <w:rPr>
          <w:rFonts w:ascii="Arial" w:hAnsi="Arial" w:cs="Arial"/>
          <w:lang w:val="en-GB"/>
        </w:rPr>
        <w:t xml:space="preserve">The </w:t>
      </w:r>
      <w:r w:rsidR="00721E8B" w:rsidRPr="00BD44C5">
        <w:rPr>
          <w:rFonts w:ascii="Arial" w:hAnsi="Arial" w:cs="Arial"/>
          <w:color w:val="000000"/>
          <w:lang w:val="en-GB"/>
        </w:rPr>
        <w:t>Supplier</w:t>
      </w:r>
      <w:r w:rsidRPr="00BD44C5">
        <w:rPr>
          <w:rFonts w:ascii="Arial" w:hAnsi="Arial" w:cs="Arial"/>
          <w:lang w:val="en-GB"/>
        </w:rPr>
        <w:t xml:space="preserve"> agree:</w:t>
      </w:r>
    </w:p>
    <w:p w14:paraId="45C7E82E" w14:textId="77777777" w:rsidR="006C34FD" w:rsidRPr="00BD44C5" w:rsidRDefault="006C34FD" w:rsidP="00CE10EF">
      <w:pPr>
        <w:numPr>
          <w:ilvl w:val="0"/>
          <w:numId w:val="8"/>
        </w:numPr>
        <w:spacing w:after="0" w:line="240" w:lineRule="auto"/>
        <w:ind w:left="720" w:firstLine="0"/>
        <w:jc w:val="both"/>
        <w:rPr>
          <w:rFonts w:ascii="Arial" w:hAnsi="Arial" w:cs="Arial"/>
          <w:lang w:val="en-GB"/>
        </w:rPr>
      </w:pPr>
      <w:r w:rsidRPr="00BD44C5">
        <w:rPr>
          <w:rFonts w:ascii="Arial" w:hAnsi="Arial" w:cs="Arial"/>
          <w:lang w:val="en-GB"/>
        </w:rPr>
        <w:t xml:space="preserve">that any change in the Purchase Order Price or change of the Delivery Plan based on </w:t>
      </w:r>
      <w:r w:rsidR="00721E8B" w:rsidRPr="00BD44C5">
        <w:rPr>
          <w:rFonts w:ascii="Arial" w:hAnsi="Arial" w:cs="Arial"/>
          <w:lang w:val="en-GB"/>
        </w:rPr>
        <w:t>Supplier</w:t>
      </w:r>
      <w:r w:rsidRPr="00BD44C5">
        <w:rPr>
          <w:rFonts w:ascii="Arial" w:hAnsi="Arial" w:cs="Arial"/>
          <w:lang w:val="en-GB"/>
        </w:rPr>
        <w:t xml:space="preserve">’s advice must be reasonable and shall be justified by the </w:t>
      </w:r>
      <w:r w:rsidR="00721E8B" w:rsidRPr="00BD44C5">
        <w:rPr>
          <w:rFonts w:ascii="Arial" w:hAnsi="Arial" w:cs="Arial"/>
          <w:color w:val="000000"/>
          <w:lang w:val="en-GB"/>
        </w:rPr>
        <w:t>Supplier</w:t>
      </w:r>
      <w:r w:rsidRPr="00BD44C5">
        <w:rPr>
          <w:rFonts w:ascii="Arial" w:hAnsi="Arial" w:cs="Arial"/>
          <w:color w:val="000000"/>
          <w:lang w:val="en-GB"/>
        </w:rPr>
        <w:t xml:space="preserve"> </w:t>
      </w:r>
      <w:r w:rsidRPr="00BD44C5">
        <w:rPr>
          <w:rFonts w:ascii="Arial" w:hAnsi="Arial" w:cs="Arial"/>
          <w:lang w:val="en-GB"/>
        </w:rPr>
        <w:t>to the satisfaction of MIC2; and</w:t>
      </w:r>
    </w:p>
    <w:p w14:paraId="21231636" w14:textId="77777777" w:rsidR="006C34FD" w:rsidRPr="00BD44C5" w:rsidRDefault="006C34FD" w:rsidP="00CE10EF">
      <w:pPr>
        <w:numPr>
          <w:ilvl w:val="0"/>
          <w:numId w:val="8"/>
        </w:numPr>
        <w:spacing w:after="0" w:line="240" w:lineRule="auto"/>
        <w:ind w:left="720" w:firstLine="0"/>
        <w:jc w:val="both"/>
        <w:rPr>
          <w:rFonts w:ascii="Arial" w:hAnsi="Arial" w:cs="Arial"/>
        </w:rPr>
      </w:pPr>
      <w:r w:rsidRPr="00BD44C5">
        <w:rPr>
          <w:rFonts w:ascii="Arial" w:hAnsi="Arial" w:cs="Arial"/>
          <w:lang w:val="en-GB"/>
        </w:rPr>
        <w:t>not to cause a delay in Delivery longer than the maximum number of Working Days needed to implement the Change</w:t>
      </w:r>
    </w:p>
    <w:p w14:paraId="5A17E5DD" w14:textId="77777777" w:rsidR="00ED4657" w:rsidRPr="00BD44C5" w:rsidRDefault="00ED4657" w:rsidP="00AD591D">
      <w:pPr>
        <w:pStyle w:val="NoSpacing"/>
        <w:jc w:val="both"/>
        <w:rPr>
          <w:rFonts w:ascii="Arial" w:hAnsi="Arial" w:cs="Arial"/>
          <w:b/>
          <w:bCs/>
        </w:rPr>
      </w:pPr>
    </w:p>
    <w:p w14:paraId="61DA3DBA" w14:textId="77777777" w:rsidR="00275570" w:rsidRPr="00BD44C5" w:rsidRDefault="00275570" w:rsidP="00440D09">
      <w:pPr>
        <w:pStyle w:val="NoSpacing"/>
        <w:jc w:val="both"/>
        <w:rPr>
          <w:rFonts w:ascii="Arial" w:hAnsi="Arial" w:cs="Arial"/>
          <w:b/>
          <w:bCs/>
        </w:rPr>
      </w:pPr>
      <w:r w:rsidRPr="00BD44C5">
        <w:rPr>
          <w:rFonts w:ascii="Arial" w:hAnsi="Arial" w:cs="Arial"/>
          <w:b/>
          <w:bCs/>
        </w:rPr>
        <w:t>6.</w:t>
      </w:r>
      <w:r w:rsidRPr="00BD44C5">
        <w:rPr>
          <w:rFonts w:ascii="Arial" w:hAnsi="Arial" w:cs="Arial"/>
          <w:b/>
          <w:bCs/>
        </w:rPr>
        <w:tab/>
      </w:r>
      <w:r w:rsidR="00440D09">
        <w:rPr>
          <w:rFonts w:ascii="Arial" w:hAnsi="Arial" w:cs="Arial"/>
          <w:b/>
          <w:bCs/>
        </w:rPr>
        <w:t>Liability</w:t>
      </w:r>
      <w:r w:rsidRPr="00BD44C5">
        <w:rPr>
          <w:rFonts w:ascii="Arial" w:hAnsi="Arial" w:cs="Arial"/>
          <w:b/>
          <w:bCs/>
        </w:rPr>
        <w:t xml:space="preserve"> and Indemnity</w:t>
      </w:r>
    </w:p>
    <w:p w14:paraId="0C7EFEBC" w14:textId="77777777" w:rsidR="00275570" w:rsidRPr="00BD44C5" w:rsidRDefault="00275570" w:rsidP="00AD591D">
      <w:pPr>
        <w:pStyle w:val="NoSpacing"/>
        <w:jc w:val="both"/>
        <w:rPr>
          <w:rFonts w:ascii="Arial" w:hAnsi="Arial" w:cs="Arial"/>
        </w:rPr>
      </w:pPr>
    </w:p>
    <w:p w14:paraId="7EFF36ED" w14:textId="77777777"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1</w:t>
      </w:r>
      <w:r w:rsidRPr="00BD44C5">
        <w:rPr>
          <w:rFonts w:ascii="Arial" w:hAnsi="Arial" w:cs="Arial"/>
        </w:rPr>
        <w:t>.</w:t>
      </w:r>
      <w:r w:rsidRPr="00BD44C5">
        <w:rPr>
          <w:rFonts w:ascii="Arial" w:hAnsi="Arial" w:cs="Arial"/>
        </w:rPr>
        <w:tab/>
        <w:t xml:space="preserve">Supplier shall fully indemnify MIC2, together with its </w:t>
      </w:r>
      <w:r w:rsidR="009E1B31" w:rsidRPr="00BD44C5">
        <w:rPr>
          <w:rFonts w:ascii="Arial" w:hAnsi="Arial" w:cs="Arial"/>
        </w:rPr>
        <w:t xml:space="preserve">officers, agents and employees and any other third party </w:t>
      </w:r>
      <w:r w:rsidRPr="00BD44C5">
        <w:rPr>
          <w:rFonts w:ascii="Arial" w:hAnsi="Arial" w:cs="Arial"/>
        </w:rPr>
        <w:t>against any claims with respect to damages to property, loss and personal injury, including death, ho</w:t>
      </w:r>
      <w:r w:rsidR="00DB38C2" w:rsidRPr="00BD44C5">
        <w:rPr>
          <w:rFonts w:ascii="Arial" w:hAnsi="Arial" w:cs="Arial"/>
        </w:rPr>
        <w:t xml:space="preserve">wsoever caused to any personnel, </w:t>
      </w:r>
      <w:r w:rsidR="00D6542D" w:rsidRPr="00BD44C5">
        <w:rPr>
          <w:rFonts w:ascii="Arial" w:hAnsi="Arial" w:cs="Arial"/>
        </w:rPr>
        <w:t xml:space="preserve">or </w:t>
      </w:r>
      <w:r w:rsidRPr="00BD44C5">
        <w:rPr>
          <w:rFonts w:ascii="Arial" w:hAnsi="Arial" w:cs="Arial"/>
        </w:rPr>
        <w:t>which may be imposed on or incurred by MIC2 arising directly out of the negligent acts or omissions of Supplier, its agents, subcontractors, or employees during the performance of any work hereunder or arising out of  malfunctioning save to the extent caused by the direct negligence of MIC2 or its employees or agents.</w:t>
      </w:r>
    </w:p>
    <w:p w14:paraId="1FEB30FD" w14:textId="77777777" w:rsidR="00275570" w:rsidRPr="00BD44C5" w:rsidRDefault="00275570" w:rsidP="00AD591D">
      <w:pPr>
        <w:spacing w:after="0" w:line="240" w:lineRule="auto"/>
        <w:contextualSpacing/>
        <w:jc w:val="both"/>
        <w:rPr>
          <w:rFonts w:ascii="Arial" w:hAnsi="Arial" w:cs="Arial"/>
        </w:rPr>
      </w:pPr>
    </w:p>
    <w:p w14:paraId="1CC31C60" w14:textId="77777777" w:rsidR="00275570" w:rsidRPr="00BD44C5" w:rsidRDefault="00275570" w:rsidP="00440D09">
      <w:pPr>
        <w:spacing w:after="0" w:line="240" w:lineRule="auto"/>
        <w:contextualSpacing/>
        <w:jc w:val="both"/>
        <w:rPr>
          <w:rFonts w:ascii="Arial" w:hAnsi="Arial" w:cs="Arial"/>
        </w:rPr>
      </w:pPr>
      <w:r w:rsidRPr="00BD44C5">
        <w:rPr>
          <w:rFonts w:ascii="Arial" w:hAnsi="Arial" w:cs="Arial"/>
        </w:rPr>
        <w:t>6.</w:t>
      </w:r>
      <w:r w:rsidR="00440D09">
        <w:rPr>
          <w:rFonts w:ascii="Arial" w:hAnsi="Arial" w:cs="Arial"/>
        </w:rPr>
        <w:t>2</w:t>
      </w:r>
      <w:r w:rsidRPr="00BD44C5">
        <w:rPr>
          <w:rFonts w:ascii="Arial" w:hAnsi="Arial" w:cs="Arial"/>
        </w:rPr>
        <w:t>.</w:t>
      </w:r>
      <w:r w:rsidRPr="00BD44C5">
        <w:rPr>
          <w:rFonts w:ascii="Arial" w:hAnsi="Arial" w:cs="Arial"/>
        </w:rPr>
        <w:tab/>
      </w:r>
      <w:bookmarkStart w:id="23" w:name="_Ref56252911"/>
      <w:r w:rsidRPr="00BD44C5">
        <w:rPr>
          <w:rFonts w:ascii="Arial" w:hAnsi="Arial" w:cs="Arial"/>
        </w:rPr>
        <w:t xml:space="preserve">Supplier, its assigned personnel, and any of its employees involved directly or indirectly in the delivery and supply </w:t>
      </w:r>
      <w:r w:rsidR="00440D09">
        <w:rPr>
          <w:rFonts w:ascii="Arial" w:hAnsi="Arial" w:cs="Arial"/>
        </w:rPr>
        <w:t xml:space="preserve">of </w:t>
      </w:r>
      <w:r w:rsidR="008E7A9A" w:rsidRPr="00BD44C5">
        <w:rPr>
          <w:rFonts w:ascii="Arial" w:hAnsi="Arial" w:cs="Arial"/>
        </w:rPr>
        <w:t>Services</w:t>
      </w:r>
      <w:r w:rsidRPr="00BD44C5">
        <w:rPr>
          <w:rFonts w:ascii="Arial" w:hAnsi="Arial" w:cs="Arial"/>
        </w:rPr>
        <w:t xml:space="preserve"> shall be individually and jointly responsible for the terms and conditions of this FWA.</w:t>
      </w:r>
    </w:p>
    <w:p w14:paraId="042446C7" w14:textId="77777777" w:rsidR="00275570" w:rsidRPr="00BD44C5" w:rsidRDefault="00275570" w:rsidP="00AD591D">
      <w:pPr>
        <w:spacing w:after="0" w:line="240" w:lineRule="auto"/>
        <w:rPr>
          <w:rFonts w:ascii="Arial" w:hAnsi="Arial" w:cs="Arial"/>
        </w:rPr>
      </w:pPr>
    </w:p>
    <w:p w14:paraId="7EBBE0BC" w14:textId="77777777"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3</w:t>
      </w:r>
      <w:r w:rsidRPr="00BD44C5">
        <w:rPr>
          <w:rFonts w:ascii="Arial" w:hAnsi="Arial" w:cs="Arial"/>
        </w:rPr>
        <w:t>.</w:t>
      </w:r>
      <w:r w:rsidRPr="00BD44C5">
        <w:rPr>
          <w:rFonts w:ascii="Arial" w:hAnsi="Arial" w:cs="Arial"/>
        </w:rPr>
        <w:tab/>
        <w:t xml:space="preserve">Supplier is solely and fully responsible for its assigned personnel, their remuneration, allowances, compensations, work emergencies, and any other rights and obligations that might arise during or on the occasion of their relationship with MIC2. Supplier must carry an insurance policy covering all his staff working on site during and in the occasion </w:t>
      </w:r>
      <w:r w:rsidR="00440D09">
        <w:rPr>
          <w:rFonts w:ascii="Arial" w:hAnsi="Arial" w:cs="Arial"/>
        </w:rPr>
        <w:t xml:space="preserve">of </w:t>
      </w:r>
      <w:r w:rsidR="008E7A9A" w:rsidRPr="00BD44C5">
        <w:rPr>
          <w:rFonts w:ascii="Arial" w:hAnsi="Arial" w:cs="Arial"/>
        </w:rPr>
        <w:t>Services</w:t>
      </w:r>
      <w:r w:rsidRPr="00BD44C5">
        <w:rPr>
          <w:rFonts w:ascii="Arial" w:hAnsi="Arial" w:cs="Arial"/>
        </w:rPr>
        <w:t xml:space="preserve"> supplying process as well as damages caused by Supplier’ representative work on site.</w:t>
      </w:r>
    </w:p>
    <w:p w14:paraId="08A97F17" w14:textId="77777777" w:rsidR="00275570" w:rsidRPr="00BD44C5" w:rsidRDefault="00275570" w:rsidP="00AD591D">
      <w:pPr>
        <w:spacing w:after="0" w:line="240" w:lineRule="auto"/>
        <w:jc w:val="both"/>
        <w:rPr>
          <w:rFonts w:ascii="Arial" w:hAnsi="Arial" w:cs="Arial"/>
        </w:rPr>
      </w:pPr>
    </w:p>
    <w:p w14:paraId="697D5352" w14:textId="77777777" w:rsidR="00275570" w:rsidRPr="00BD44C5" w:rsidRDefault="00275570" w:rsidP="00440D09">
      <w:pPr>
        <w:spacing w:after="0" w:line="240" w:lineRule="auto"/>
        <w:jc w:val="both"/>
        <w:rPr>
          <w:rFonts w:ascii="Arial" w:hAnsi="Arial" w:cs="Arial"/>
        </w:rPr>
      </w:pPr>
      <w:r w:rsidRPr="00BD44C5">
        <w:rPr>
          <w:rFonts w:ascii="Arial" w:hAnsi="Arial" w:cs="Arial"/>
        </w:rPr>
        <w:t>6.</w:t>
      </w:r>
      <w:r w:rsidR="00440D09">
        <w:rPr>
          <w:rFonts w:ascii="Arial" w:hAnsi="Arial" w:cs="Arial"/>
        </w:rPr>
        <w:t>4</w:t>
      </w:r>
      <w:r w:rsidRPr="00BD44C5">
        <w:rPr>
          <w:rFonts w:ascii="Arial" w:hAnsi="Arial" w:cs="Arial"/>
        </w:rPr>
        <w:t>.</w:t>
      </w:r>
      <w:r w:rsidRPr="00BD44C5">
        <w:rPr>
          <w:rFonts w:ascii="Arial" w:hAnsi="Arial" w:cs="Arial"/>
        </w:rPr>
        <w:tab/>
        <w:t xml:space="preserve">Supplier shall, at its sole expense, defend any suit based upon a claim or cause of action and satisfy any judgment that may be rendered against MIC2 resulting from the works done under this FWA. </w:t>
      </w:r>
    </w:p>
    <w:bookmarkEnd w:id="23"/>
    <w:p w14:paraId="07F252F3" w14:textId="77777777" w:rsidR="00AD591D" w:rsidRPr="00BD44C5" w:rsidRDefault="00AD591D" w:rsidP="00AD591D">
      <w:pPr>
        <w:pStyle w:val="NoSpacing"/>
        <w:jc w:val="both"/>
        <w:rPr>
          <w:rFonts w:ascii="Arial" w:hAnsi="Arial" w:cs="Arial"/>
        </w:rPr>
      </w:pPr>
    </w:p>
    <w:p w14:paraId="7664E5CD" w14:textId="77777777" w:rsidR="00C314AB" w:rsidRPr="00BD44C5" w:rsidRDefault="0040357A" w:rsidP="00AD591D">
      <w:pPr>
        <w:pStyle w:val="NoSpacing"/>
        <w:jc w:val="both"/>
        <w:rPr>
          <w:rFonts w:ascii="Arial" w:hAnsi="Arial" w:cs="Arial"/>
          <w:b/>
          <w:bCs/>
        </w:rPr>
      </w:pPr>
      <w:bookmarkStart w:id="24" w:name="_Toc300747696"/>
      <w:r w:rsidRPr="00BD44C5">
        <w:rPr>
          <w:rFonts w:ascii="Arial" w:hAnsi="Arial" w:cs="Arial"/>
          <w:b/>
          <w:bCs/>
        </w:rPr>
        <w:t>7.</w:t>
      </w:r>
      <w:r w:rsidRPr="00BD44C5">
        <w:rPr>
          <w:rFonts w:ascii="Arial" w:hAnsi="Arial" w:cs="Arial"/>
          <w:b/>
          <w:bCs/>
        </w:rPr>
        <w:tab/>
        <w:t>Prices and Fees,</w:t>
      </w:r>
      <w:r w:rsidR="00F02F68" w:rsidRPr="00BD44C5">
        <w:rPr>
          <w:rFonts w:ascii="Arial" w:hAnsi="Arial" w:cs="Arial"/>
          <w:b/>
          <w:bCs/>
        </w:rPr>
        <w:t xml:space="preserve"> </w:t>
      </w:r>
      <w:r w:rsidR="00C314AB" w:rsidRPr="00BD44C5">
        <w:rPr>
          <w:rFonts w:ascii="Arial" w:hAnsi="Arial" w:cs="Arial"/>
          <w:b/>
          <w:bCs/>
        </w:rPr>
        <w:t>Invoicing, Payment</w:t>
      </w:r>
      <w:bookmarkEnd w:id="24"/>
    </w:p>
    <w:p w14:paraId="17D0EC26" w14:textId="77777777" w:rsidR="00C314AB" w:rsidRPr="00BD44C5" w:rsidRDefault="00C314AB" w:rsidP="00AD591D">
      <w:pPr>
        <w:pStyle w:val="NoSpacing"/>
        <w:jc w:val="both"/>
        <w:rPr>
          <w:rFonts w:ascii="Arial" w:hAnsi="Arial" w:cs="Arial"/>
          <w:lang w:eastAsia="ko-KR"/>
        </w:rPr>
      </w:pPr>
      <w:bookmarkStart w:id="25" w:name="_Toc300745607"/>
      <w:bookmarkStart w:id="26" w:name="_Toc300745701"/>
      <w:bookmarkStart w:id="27" w:name="_Toc300745965"/>
      <w:bookmarkStart w:id="28" w:name="_Toc300746485"/>
      <w:bookmarkStart w:id="29" w:name="_Toc300747697"/>
    </w:p>
    <w:p w14:paraId="45003F40"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 xml:space="preserve">7.1. </w:t>
      </w:r>
      <w:r w:rsidRPr="00BD44C5">
        <w:rPr>
          <w:rFonts w:ascii="Arial" w:hAnsi="Arial" w:cs="Arial"/>
          <w:b/>
          <w:bCs/>
          <w:lang w:eastAsia="ko-KR"/>
        </w:rPr>
        <w:tab/>
        <w:t>Prices</w:t>
      </w:r>
      <w:r w:rsidR="009459D4" w:rsidRPr="00BD44C5">
        <w:rPr>
          <w:rFonts w:ascii="Arial" w:hAnsi="Arial" w:cs="Arial"/>
          <w:b/>
          <w:bCs/>
          <w:lang w:eastAsia="ko-KR"/>
        </w:rPr>
        <w:t xml:space="preserve"> and F</w:t>
      </w:r>
      <w:r w:rsidR="00231A07" w:rsidRPr="00BD44C5">
        <w:rPr>
          <w:rFonts w:ascii="Arial" w:hAnsi="Arial" w:cs="Arial"/>
          <w:b/>
          <w:bCs/>
          <w:lang w:eastAsia="ko-KR"/>
        </w:rPr>
        <w:t>ees</w:t>
      </w:r>
    </w:p>
    <w:p w14:paraId="35876519" w14:textId="77777777" w:rsidR="00C314AB" w:rsidRPr="00BD44C5" w:rsidRDefault="00C314AB" w:rsidP="00AD591D">
      <w:pPr>
        <w:pStyle w:val="NoSpacing"/>
        <w:jc w:val="both"/>
        <w:rPr>
          <w:rFonts w:ascii="Arial" w:hAnsi="Arial" w:cs="Arial"/>
          <w:lang w:eastAsia="ko-KR"/>
        </w:rPr>
      </w:pPr>
    </w:p>
    <w:p w14:paraId="263E4AAC" w14:textId="7B2BA026" w:rsidR="00C314AB" w:rsidRPr="00BD44C5" w:rsidRDefault="00C314AB" w:rsidP="00104C75">
      <w:pPr>
        <w:pStyle w:val="NoSpacing"/>
        <w:jc w:val="both"/>
        <w:rPr>
          <w:rFonts w:ascii="Arial" w:hAnsi="Arial" w:cs="Arial"/>
          <w:lang w:eastAsia="ko-KR"/>
        </w:rPr>
      </w:pPr>
      <w:r w:rsidRPr="00BD44C5">
        <w:rPr>
          <w:rFonts w:ascii="Arial" w:hAnsi="Arial" w:cs="Arial"/>
          <w:lang w:eastAsia="ko-KR"/>
        </w:rPr>
        <w:t>7.1.1.</w:t>
      </w:r>
      <w:r w:rsidRPr="00BD44C5">
        <w:rPr>
          <w:rFonts w:ascii="Arial" w:hAnsi="Arial" w:cs="Arial"/>
          <w:lang w:eastAsia="ko-KR"/>
        </w:rPr>
        <w:tab/>
        <w:t xml:space="preserve">The prices of </w:t>
      </w:r>
      <w:r w:rsidR="00440D09">
        <w:rPr>
          <w:rFonts w:ascii="Arial" w:hAnsi="Arial" w:cs="Arial"/>
          <w:lang w:eastAsia="ko-KR"/>
        </w:rPr>
        <w:t>Services</w:t>
      </w:r>
      <w:r w:rsidR="0040357A" w:rsidRPr="00BD44C5">
        <w:rPr>
          <w:rFonts w:ascii="Arial" w:hAnsi="Arial" w:cs="Arial"/>
          <w:lang w:eastAsia="ko-KR"/>
        </w:rPr>
        <w:t xml:space="preserve"> </w:t>
      </w:r>
      <w:r w:rsidRPr="00BD44C5">
        <w:rPr>
          <w:rFonts w:ascii="Arial" w:hAnsi="Arial" w:cs="Arial"/>
          <w:lang w:eastAsia="ko-KR"/>
        </w:rPr>
        <w:t xml:space="preserve">are determined </w:t>
      </w:r>
      <w:r w:rsidR="00F85228" w:rsidRPr="00BD44C5">
        <w:rPr>
          <w:rFonts w:ascii="Arial" w:hAnsi="Arial" w:cs="Arial"/>
          <w:lang w:eastAsia="ko-KR"/>
        </w:rPr>
        <w:t xml:space="preserve">in </w:t>
      </w:r>
      <w:r w:rsidR="00F07E40" w:rsidRPr="00BD44C5">
        <w:rPr>
          <w:rFonts w:ascii="Arial" w:hAnsi="Arial" w:cs="Arial"/>
          <w:lang w:eastAsia="ko-KR"/>
        </w:rPr>
        <w:t>Annex (</w:t>
      </w:r>
      <w:r w:rsidR="00440D09">
        <w:rPr>
          <w:rFonts w:ascii="Arial" w:hAnsi="Arial" w:cs="Arial"/>
          <w:lang w:eastAsia="ko-KR"/>
        </w:rPr>
        <w:t>2</w:t>
      </w:r>
      <w:r w:rsidR="00F07E40" w:rsidRPr="00BD44C5">
        <w:rPr>
          <w:rFonts w:ascii="Arial" w:hAnsi="Arial" w:cs="Arial"/>
          <w:lang w:eastAsia="ko-KR"/>
        </w:rPr>
        <w:t xml:space="preserve">) </w:t>
      </w:r>
      <w:r w:rsidR="00012FAA" w:rsidRPr="00BD44C5">
        <w:rPr>
          <w:rFonts w:ascii="Arial" w:hAnsi="Arial" w:cs="Arial"/>
          <w:lang w:eastAsia="ko-KR"/>
        </w:rPr>
        <w:t>(</w:t>
      </w:r>
      <w:r w:rsidR="00F85228" w:rsidRPr="00BD44C5">
        <w:rPr>
          <w:rFonts w:ascii="Arial" w:hAnsi="Arial" w:cs="Arial"/>
          <w:lang w:eastAsia="ko-KR"/>
        </w:rPr>
        <w:t>attached hereto)</w:t>
      </w:r>
      <w:r w:rsidRPr="00BD44C5">
        <w:rPr>
          <w:rFonts w:ascii="Arial" w:hAnsi="Arial" w:cs="Arial"/>
          <w:lang w:eastAsia="ko-KR"/>
        </w:rPr>
        <w:t xml:space="preserve"> and shall not be amended by the Supplier for any reason whatsoever for the whole duration of th</w:t>
      </w:r>
      <w:r w:rsidR="00F85228" w:rsidRPr="00BD44C5">
        <w:rPr>
          <w:rFonts w:ascii="Arial" w:hAnsi="Arial" w:cs="Arial"/>
          <w:lang w:eastAsia="ko-KR"/>
        </w:rPr>
        <w:t>e</w:t>
      </w:r>
      <w:r w:rsidRPr="00BD44C5">
        <w:rPr>
          <w:rFonts w:ascii="Arial" w:hAnsi="Arial" w:cs="Arial"/>
          <w:lang w:eastAsia="ko-KR"/>
        </w:rPr>
        <w:t xml:space="preserve"> </w:t>
      </w:r>
      <w:r w:rsidR="00BA4E28" w:rsidRPr="00BD44C5">
        <w:rPr>
          <w:rFonts w:ascii="Arial" w:hAnsi="Arial" w:cs="Arial"/>
          <w:lang w:eastAsia="ko-KR"/>
        </w:rPr>
        <w:t>FWA</w:t>
      </w:r>
      <w:r w:rsidR="00616DBA" w:rsidRPr="00BD44C5">
        <w:rPr>
          <w:rFonts w:ascii="Arial" w:hAnsi="Arial" w:cs="Arial"/>
          <w:lang w:eastAsia="ko-KR"/>
        </w:rPr>
        <w:t xml:space="preserve"> unless </w:t>
      </w:r>
      <w:r w:rsidR="00A02A87" w:rsidRPr="00BD44C5">
        <w:rPr>
          <w:rFonts w:ascii="Arial" w:hAnsi="Arial" w:cs="Arial"/>
          <w:lang w:eastAsia="ko-KR"/>
        </w:rPr>
        <w:t>by reduction where possible</w:t>
      </w:r>
      <w:r w:rsidR="00104C75">
        <w:rPr>
          <w:rFonts w:ascii="Arial" w:hAnsi="Arial" w:cs="Arial"/>
          <w:lang w:eastAsia="ko-KR"/>
        </w:rPr>
        <w:t xml:space="preserve"> except the terms and conditions stipulated for </w:t>
      </w:r>
      <w:proofErr w:type="gramStart"/>
      <w:r w:rsidR="00104C75">
        <w:rPr>
          <w:rFonts w:ascii="Arial" w:hAnsi="Arial" w:cs="Arial"/>
          <w:lang w:eastAsia="ko-KR"/>
        </w:rPr>
        <w:t xml:space="preserve">in </w:t>
      </w:r>
      <w:r w:rsidR="00B71F80">
        <w:rPr>
          <w:rFonts w:ascii="Arial" w:hAnsi="Arial" w:cs="Arial"/>
          <w:lang w:val="en-GB"/>
        </w:rPr>
        <w:t xml:space="preserve"> article</w:t>
      </w:r>
      <w:proofErr w:type="gramEnd"/>
      <w:r w:rsidR="00B71F80">
        <w:rPr>
          <w:rFonts w:ascii="Arial" w:hAnsi="Arial" w:cs="Arial"/>
          <w:lang w:val="en-GB"/>
        </w:rPr>
        <w:t xml:space="preserve"> 29 of PPL </w:t>
      </w:r>
      <w:r w:rsidR="00104C75">
        <w:rPr>
          <w:rFonts w:ascii="Arial" w:hAnsi="Arial" w:cs="Arial"/>
          <w:lang w:val="en-GB"/>
        </w:rPr>
        <w:t>no.</w:t>
      </w:r>
      <w:r w:rsidR="00B71F80">
        <w:rPr>
          <w:rFonts w:ascii="Arial" w:hAnsi="Arial" w:cs="Arial"/>
          <w:lang w:val="en-GB"/>
        </w:rPr>
        <w:t>244</w:t>
      </w:r>
      <w:r w:rsidR="00104C75">
        <w:rPr>
          <w:rFonts w:ascii="Arial" w:hAnsi="Arial" w:cs="Arial"/>
          <w:lang w:val="en-GB"/>
        </w:rPr>
        <w:t>/2021</w:t>
      </w:r>
      <w:r w:rsidR="00B71F80">
        <w:rPr>
          <w:rFonts w:ascii="Arial" w:hAnsi="Arial" w:cs="Arial"/>
          <w:lang w:val="en-GB"/>
        </w:rPr>
        <w:t>.</w:t>
      </w:r>
    </w:p>
    <w:p w14:paraId="3EC3731D" w14:textId="77777777" w:rsidR="00616DBA" w:rsidRPr="00BD44C5" w:rsidRDefault="00616DBA" w:rsidP="00AD591D">
      <w:pPr>
        <w:pStyle w:val="NoSpacing"/>
        <w:jc w:val="both"/>
        <w:rPr>
          <w:rFonts w:ascii="Arial" w:hAnsi="Arial" w:cs="Arial"/>
          <w:lang w:eastAsia="ko-KR"/>
        </w:rPr>
      </w:pPr>
    </w:p>
    <w:p w14:paraId="6B23F613" w14:textId="77777777" w:rsidR="00616DBA" w:rsidRPr="00BD44C5" w:rsidRDefault="00616DBA" w:rsidP="00AD591D">
      <w:pPr>
        <w:pStyle w:val="NoSpacing"/>
        <w:jc w:val="both"/>
        <w:rPr>
          <w:rFonts w:ascii="Arial" w:hAnsi="Arial" w:cs="Arial"/>
          <w:lang w:eastAsia="ko-KR"/>
        </w:rPr>
      </w:pPr>
      <w:r w:rsidRPr="00BD44C5">
        <w:rPr>
          <w:rFonts w:ascii="Arial" w:hAnsi="Arial" w:cs="Arial"/>
          <w:lang w:eastAsia="ko-KR"/>
        </w:rPr>
        <w:t>7.1.2. The fees of Services shall be quoted in the relevant PO</w:t>
      </w:r>
      <w:r w:rsidR="00440D09">
        <w:rPr>
          <w:rFonts w:ascii="Arial" w:hAnsi="Arial" w:cs="Arial"/>
          <w:lang w:eastAsia="ko-KR"/>
        </w:rPr>
        <w:t xml:space="preserve"> in USD and shall be paid in LBP at </w:t>
      </w:r>
      <w:r w:rsidR="00001742">
        <w:rPr>
          <w:rFonts w:ascii="Arial" w:hAnsi="Arial" w:cs="Arial"/>
          <w:lang w:eastAsia="ko-KR"/>
        </w:rPr>
        <w:t>market rate on the payment date</w:t>
      </w:r>
      <w:r w:rsidRPr="00BD44C5">
        <w:rPr>
          <w:rFonts w:ascii="Arial" w:hAnsi="Arial" w:cs="Arial"/>
          <w:lang w:eastAsia="ko-KR"/>
        </w:rPr>
        <w:t>.</w:t>
      </w:r>
    </w:p>
    <w:p w14:paraId="5DA42F3C" w14:textId="77777777" w:rsidR="00C314AB" w:rsidRPr="00BD44C5" w:rsidRDefault="00C314AB" w:rsidP="00AD591D">
      <w:pPr>
        <w:pStyle w:val="NoSpacing"/>
        <w:jc w:val="both"/>
        <w:rPr>
          <w:rFonts w:ascii="Arial" w:hAnsi="Arial" w:cs="Arial"/>
          <w:lang w:eastAsia="ko-KR"/>
        </w:rPr>
      </w:pPr>
    </w:p>
    <w:p w14:paraId="7EB50635" w14:textId="77777777" w:rsidR="00520D12" w:rsidRPr="00BD44C5" w:rsidRDefault="00520D12" w:rsidP="00001742">
      <w:pPr>
        <w:pStyle w:val="NoSpacing"/>
        <w:jc w:val="both"/>
        <w:rPr>
          <w:rFonts w:ascii="Arial" w:hAnsi="Arial" w:cs="Arial"/>
        </w:rPr>
      </w:pPr>
      <w:r w:rsidRPr="00BD44C5">
        <w:rPr>
          <w:rFonts w:ascii="Arial" w:hAnsi="Arial" w:cs="Arial"/>
        </w:rPr>
        <w:t>7.1.3.</w:t>
      </w:r>
      <w:r w:rsidRPr="00BD44C5">
        <w:rPr>
          <w:rFonts w:ascii="Arial" w:hAnsi="Arial" w:cs="Arial"/>
        </w:rPr>
        <w:tab/>
        <w:t>The above fees constitute all the financial entitlements of Supplier from MIC2 under the FWA, and it includes all expenses that may be incurred by Supplier in relation to the FWA.</w:t>
      </w:r>
    </w:p>
    <w:p w14:paraId="01BC114D" w14:textId="77777777" w:rsidR="00520D12" w:rsidRPr="00BD44C5" w:rsidRDefault="00520D12" w:rsidP="00AD591D">
      <w:pPr>
        <w:pStyle w:val="NoSpacing"/>
        <w:jc w:val="both"/>
        <w:rPr>
          <w:rFonts w:ascii="Arial" w:hAnsi="Arial" w:cs="Arial"/>
          <w:lang w:eastAsia="ko-KR"/>
        </w:rPr>
      </w:pPr>
    </w:p>
    <w:p w14:paraId="26F055C5" w14:textId="77777777" w:rsidR="00675A4E" w:rsidRPr="00BD44C5" w:rsidRDefault="00675A4E" w:rsidP="00AD591D">
      <w:pPr>
        <w:pStyle w:val="NoSpacing"/>
        <w:jc w:val="both"/>
        <w:rPr>
          <w:rFonts w:ascii="Arial" w:hAnsi="Arial" w:cs="Arial"/>
          <w:lang w:eastAsia="ko-KR"/>
        </w:rPr>
      </w:pPr>
    </w:p>
    <w:bookmarkEnd w:id="25"/>
    <w:bookmarkEnd w:id="26"/>
    <w:bookmarkEnd w:id="27"/>
    <w:bookmarkEnd w:id="28"/>
    <w:bookmarkEnd w:id="29"/>
    <w:p w14:paraId="6D173325"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 xml:space="preserve">7.2. </w:t>
      </w:r>
      <w:r w:rsidRPr="00BD44C5">
        <w:rPr>
          <w:rFonts w:ascii="Arial" w:hAnsi="Arial" w:cs="Arial"/>
          <w:b/>
          <w:bCs/>
          <w:lang w:eastAsia="ko-KR"/>
        </w:rPr>
        <w:tab/>
        <w:t>Invoicing</w:t>
      </w:r>
    </w:p>
    <w:p w14:paraId="2E11F559" w14:textId="77777777" w:rsidR="00C314AB" w:rsidRPr="00BD44C5" w:rsidRDefault="00C314AB" w:rsidP="00AD591D">
      <w:pPr>
        <w:pStyle w:val="NoSpacing"/>
        <w:jc w:val="both"/>
        <w:rPr>
          <w:rFonts w:ascii="Arial" w:hAnsi="Arial" w:cs="Arial"/>
          <w:lang w:eastAsia="ko-KR"/>
        </w:rPr>
      </w:pPr>
    </w:p>
    <w:p w14:paraId="0E58462E" w14:textId="75E44C95" w:rsidR="000B12D1" w:rsidRPr="003C3AB2" w:rsidRDefault="003C3AB2" w:rsidP="00AD591D">
      <w:pPr>
        <w:spacing w:after="0" w:line="240" w:lineRule="auto"/>
        <w:rPr>
          <w:rFonts w:ascii="Arial" w:hAnsi="Arial" w:cs="Arial"/>
        </w:rPr>
      </w:pPr>
      <w:r w:rsidRPr="003C3AB2">
        <w:rPr>
          <w:rFonts w:ascii="Arial" w:hAnsi="Arial" w:cs="Arial"/>
        </w:rPr>
        <w:t>Invoicing for the Services shall be made on monthly basis at the end of each month by site supported by the monthly schedule of attendance, shifts and deployment</w:t>
      </w:r>
    </w:p>
    <w:p w14:paraId="6B89018B" w14:textId="77777777" w:rsidR="000140C6" w:rsidRDefault="000140C6" w:rsidP="00AD591D">
      <w:pPr>
        <w:spacing w:after="0" w:line="240" w:lineRule="auto"/>
        <w:rPr>
          <w:rFonts w:ascii="Arial" w:hAnsi="Arial" w:cs="Arial"/>
          <w:color w:val="000000"/>
        </w:rPr>
      </w:pPr>
    </w:p>
    <w:p w14:paraId="2E63E6FA" w14:textId="77777777" w:rsidR="000140C6" w:rsidRPr="00BD44C5" w:rsidRDefault="000140C6" w:rsidP="00AD591D">
      <w:pPr>
        <w:spacing w:after="0" w:line="240" w:lineRule="auto"/>
        <w:rPr>
          <w:rFonts w:ascii="Arial" w:hAnsi="Arial" w:cs="Arial"/>
          <w:color w:val="000000"/>
        </w:rPr>
      </w:pPr>
    </w:p>
    <w:p w14:paraId="45F73F8E" w14:textId="77777777" w:rsidR="00C314AB" w:rsidRPr="00BD44C5" w:rsidRDefault="00C314AB" w:rsidP="00AD591D">
      <w:pPr>
        <w:pStyle w:val="NoSpacing"/>
        <w:jc w:val="both"/>
        <w:rPr>
          <w:rFonts w:ascii="Arial" w:hAnsi="Arial" w:cs="Arial"/>
          <w:b/>
          <w:bCs/>
          <w:lang w:eastAsia="ko-KR"/>
        </w:rPr>
      </w:pPr>
      <w:r w:rsidRPr="00BD44C5">
        <w:rPr>
          <w:rFonts w:ascii="Arial" w:hAnsi="Arial" w:cs="Arial"/>
          <w:b/>
          <w:bCs/>
          <w:lang w:eastAsia="ko-KR"/>
        </w:rPr>
        <w:t>7.3.</w:t>
      </w:r>
      <w:r w:rsidRPr="00BD44C5">
        <w:rPr>
          <w:rFonts w:ascii="Arial" w:hAnsi="Arial" w:cs="Arial"/>
          <w:b/>
          <w:bCs/>
          <w:lang w:eastAsia="ko-KR"/>
        </w:rPr>
        <w:tab/>
        <w:t>Payment</w:t>
      </w:r>
    </w:p>
    <w:p w14:paraId="394DFC2F" w14:textId="77777777" w:rsidR="00C314AB" w:rsidRPr="00BD44C5" w:rsidRDefault="00C314AB" w:rsidP="00AD591D">
      <w:pPr>
        <w:pStyle w:val="NoSpacing"/>
        <w:jc w:val="both"/>
        <w:rPr>
          <w:rFonts w:ascii="Arial" w:hAnsi="Arial" w:cs="Arial"/>
          <w:lang w:eastAsia="ko-KR"/>
        </w:rPr>
      </w:pPr>
    </w:p>
    <w:p w14:paraId="7FD0697E" w14:textId="1784759E" w:rsidR="006D472C" w:rsidRDefault="006D472C" w:rsidP="006B2CFE">
      <w:pPr>
        <w:pStyle w:val="NoSpacing"/>
        <w:jc w:val="both"/>
        <w:rPr>
          <w:rFonts w:ascii="Arial" w:hAnsi="Arial" w:cs="Arial"/>
          <w:b/>
          <w:bCs/>
        </w:rPr>
      </w:pPr>
      <w:bookmarkStart w:id="30" w:name="_Toc300745608"/>
      <w:bookmarkStart w:id="31" w:name="_Toc300745702"/>
      <w:bookmarkStart w:id="32" w:name="_Toc300745966"/>
      <w:bookmarkStart w:id="33" w:name="_Toc300746486"/>
      <w:bookmarkStart w:id="34" w:name="_Toc300747698"/>
      <w:r w:rsidRPr="002426EF">
        <w:rPr>
          <w:rFonts w:ascii="Arial" w:hAnsi="Arial" w:cs="Arial"/>
          <w:b/>
          <w:bCs/>
        </w:rPr>
        <w:t xml:space="preserve">MIC2 shall settle the payments </w:t>
      </w:r>
      <w:r w:rsidR="0040768B" w:rsidRPr="002426EF">
        <w:rPr>
          <w:rFonts w:ascii="Arial" w:hAnsi="Arial" w:cs="Arial"/>
          <w:b/>
          <w:bCs/>
        </w:rPr>
        <w:t xml:space="preserve">within </w:t>
      </w:r>
      <w:r w:rsidR="006B2CFE" w:rsidRPr="002426EF">
        <w:rPr>
          <w:rFonts w:ascii="Arial" w:hAnsi="Arial" w:cs="Arial"/>
          <w:b/>
          <w:bCs/>
        </w:rPr>
        <w:t>thirty</w:t>
      </w:r>
      <w:r w:rsidR="0040768B" w:rsidRPr="002426EF">
        <w:rPr>
          <w:rFonts w:ascii="Arial" w:hAnsi="Arial" w:cs="Arial"/>
          <w:b/>
          <w:bCs/>
        </w:rPr>
        <w:t xml:space="preserve"> (</w:t>
      </w:r>
      <w:r w:rsidR="006B2CFE" w:rsidRPr="002426EF">
        <w:rPr>
          <w:rFonts w:ascii="Arial" w:hAnsi="Arial" w:cs="Arial"/>
          <w:b/>
          <w:bCs/>
        </w:rPr>
        <w:t>30</w:t>
      </w:r>
      <w:r w:rsidR="0040768B" w:rsidRPr="002426EF">
        <w:rPr>
          <w:rFonts w:ascii="Arial" w:hAnsi="Arial" w:cs="Arial"/>
          <w:b/>
          <w:bCs/>
        </w:rPr>
        <w:t xml:space="preserve">) days </w:t>
      </w:r>
      <w:r w:rsidRPr="002426EF">
        <w:rPr>
          <w:rFonts w:ascii="Arial" w:hAnsi="Arial" w:cs="Arial"/>
          <w:b/>
          <w:bCs/>
        </w:rPr>
        <w:t>after the Invoice presentation and acceptance</w:t>
      </w:r>
      <w:r w:rsidR="00357F5D">
        <w:rPr>
          <w:rFonts w:ascii="Arial" w:hAnsi="Arial" w:cs="Arial"/>
          <w:b/>
          <w:bCs/>
        </w:rPr>
        <w:t xml:space="preserve"> as per article 7.1.2.</w:t>
      </w:r>
    </w:p>
    <w:p w14:paraId="4FA0DE94" w14:textId="06127C77" w:rsidR="002320FC" w:rsidRDefault="002320FC" w:rsidP="006B2CFE">
      <w:pPr>
        <w:pStyle w:val="NoSpacing"/>
        <w:jc w:val="both"/>
        <w:rPr>
          <w:rFonts w:ascii="Arial" w:hAnsi="Arial" w:cs="Arial"/>
          <w:b/>
          <w:bCs/>
        </w:rPr>
      </w:pPr>
    </w:p>
    <w:p w14:paraId="0E3D99D8" w14:textId="180CB083" w:rsidR="002320FC" w:rsidRDefault="002320FC" w:rsidP="006B2CFE">
      <w:pPr>
        <w:pStyle w:val="NoSpacing"/>
        <w:jc w:val="both"/>
        <w:rPr>
          <w:rFonts w:ascii="Arial" w:hAnsi="Arial" w:cs="Arial"/>
          <w:b/>
          <w:bCs/>
        </w:rPr>
      </w:pPr>
    </w:p>
    <w:p w14:paraId="39DC3D6C" w14:textId="61B116F1" w:rsidR="002320FC" w:rsidRDefault="002320FC" w:rsidP="006B2CFE">
      <w:pPr>
        <w:pStyle w:val="NoSpacing"/>
        <w:jc w:val="both"/>
        <w:rPr>
          <w:rFonts w:ascii="Arial" w:hAnsi="Arial" w:cs="Arial"/>
          <w:b/>
          <w:bCs/>
        </w:rPr>
      </w:pPr>
    </w:p>
    <w:p w14:paraId="61CA0ECA" w14:textId="2195CE05" w:rsidR="002320FC" w:rsidRDefault="002320FC" w:rsidP="006B2CFE">
      <w:pPr>
        <w:pStyle w:val="NoSpacing"/>
        <w:jc w:val="both"/>
        <w:rPr>
          <w:rFonts w:ascii="Arial" w:hAnsi="Arial" w:cs="Arial"/>
          <w:b/>
          <w:bCs/>
        </w:rPr>
      </w:pPr>
    </w:p>
    <w:p w14:paraId="0B0D4ED7" w14:textId="77777777" w:rsidR="002320FC" w:rsidRDefault="002320FC" w:rsidP="006B2CFE">
      <w:pPr>
        <w:pStyle w:val="NoSpacing"/>
        <w:jc w:val="both"/>
        <w:rPr>
          <w:rFonts w:ascii="Arial" w:hAnsi="Arial" w:cs="Arial"/>
          <w:b/>
          <w:bCs/>
        </w:rPr>
      </w:pPr>
    </w:p>
    <w:p w14:paraId="3679E8F8" w14:textId="3A69CB03" w:rsidR="00173AEF" w:rsidRDefault="00173AEF" w:rsidP="006B2CFE">
      <w:pPr>
        <w:pStyle w:val="NoSpacing"/>
        <w:jc w:val="both"/>
        <w:rPr>
          <w:rFonts w:ascii="Arial" w:hAnsi="Arial" w:cs="Arial"/>
          <w:b/>
          <w:bCs/>
        </w:rPr>
      </w:pPr>
    </w:p>
    <w:p w14:paraId="079DF8E7" w14:textId="642D3177" w:rsidR="00173AEF" w:rsidRDefault="00173AEF" w:rsidP="006B2CFE">
      <w:pPr>
        <w:pStyle w:val="NoSpacing"/>
        <w:jc w:val="both"/>
        <w:rPr>
          <w:rFonts w:ascii="Arial" w:hAnsi="Arial" w:cs="Arial"/>
          <w:b/>
          <w:bCs/>
        </w:rPr>
      </w:pPr>
      <w:r>
        <w:rPr>
          <w:rFonts w:ascii="Arial" w:hAnsi="Arial" w:cs="Arial"/>
          <w:b/>
          <w:bCs/>
        </w:rPr>
        <w:t xml:space="preserve">7.4 </w:t>
      </w:r>
      <w:r>
        <w:rPr>
          <w:rFonts w:ascii="Arial" w:hAnsi="Arial" w:cs="Arial"/>
          <w:b/>
          <w:bCs/>
        </w:rPr>
        <w:tab/>
        <w:t>Performance Bond</w:t>
      </w:r>
    </w:p>
    <w:p w14:paraId="34CF8E0E" w14:textId="77777777" w:rsidR="00173AEF" w:rsidRPr="00BD44C5" w:rsidRDefault="00173AEF" w:rsidP="006B2CFE">
      <w:pPr>
        <w:pStyle w:val="NoSpacing"/>
        <w:jc w:val="both"/>
        <w:rPr>
          <w:rFonts w:ascii="Arial" w:hAnsi="Arial" w:cs="Arial"/>
        </w:rPr>
      </w:pPr>
    </w:p>
    <w:bookmarkEnd w:id="30"/>
    <w:bookmarkEnd w:id="31"/>
    <w:bookmarkEnd w:id="32"/>
    <w:bookmarkEnd w:id="33"/>
    <w:bookmarkEnd w:id="34"/>
    <w:p w14:paraId="6B705774" w14:textId="7F712044" w:rsidR="00173AEF" w:rsidRPr="00BD44C5" w:rsidRDefault="00173AEF" w:rsidP="00CB004B">
      <w:pPr>
        <w:spacing w:after="0" w:line="240" w:lineRule="auto"/>
        <w:jc w:val="both"/>
        <w:rPr>
          <w:rFonts w:ascii="Arial" w:hAnsi="Arial" w:cs="Arial"/>
        </w:rPr>
      </w:pPr>
      <w:r w:rsidRPr="00BD44C5">
        <w:rPr>
          <w:rFonts w:ascii="Arial" w:hAnsi="Arial" w:cs="Arial"/>
        </w:rPr>
        <w:t xml:space="preserve">Within </w:t>
      </w:r>
      <w:r>
        <w:rPr>
          <w:rFonts w:ascii="Arial" w:hAnsi="Arial" w:cs="Arial"/>
        </w:rPr>
        <w:t>fifteen</w:t>
      </w:r>
      <w:r w:rsidRPr="00BD44C5">
        <w:rPr>
          <w:rFonts w:ascii="Arial" w:hAnsi="Arial" w:cs="Arial"/>
        </w:rPr>
        <w:t xml:space="preserve"> (</w:t>
      </w:r>
      <w:r>
        <w:rPr>
          <w:rFonts w:ascii="Arial" w:hAnsi="Arial" w:cs="Arial"/>
        </w:rPr>
        <w:t>15</w:t>
      </w:r>
      <w:r w:rsidRPr="00BD44C5">
        <w:rPr>
          <w:rFonts w:ascii="Arial" w:hAnsi="Arial" w:cs="Arial"/>
        </w:rPr>
        <w:t xml:space="preserve">) days of signing each Purchase Order, Supplier shall provide MIC2 with a Performance Bond in an amount equal to </w:t>
      </w:r>
      <w:r>
        <w:rPr>
          <w:rFonts w:ascii="Arial" w:hAnsi="Arial" w:cs="Arial"/>
        </w:rPr>
        <w:t>a</w:t>
      </w:r>
      <w:r w:rsidRPr="00BD44C5">
        <w:rPr>
          <w:rFonts w:ascii="Arial" w:hAnsi="Arial" w:cs="Arial"/>
        </w:rPr>
        <w:t xml:space="preserve"> ten percent (10%) including VAT </w:t>
      </w:r>
      <w:r w:rsidR="00535BE9">
        <w:rPr>
          <w:rFonts w:ascii="Arial" w:hAnsi="Arial" w:cs="Arial"/>
        </w:rPr>
        <w:t>(</w:t>
      </w:r>
      <w:r w:rsidRPr="00BD44C5">
        <w:rPr>
          <w:rFonts w:ascii="Arial" w:hAnsi="Arial" w:cs="Arial"/>
        </w:rPr>
        <w:t>if applicable) of the value of the relevant Purchase Order</w:t>
      </w:r>
      <w:r w:rsidR="00473C16">
        <w:rPr>
          <w:rFonts w:ascii="Arial" w:hAnsi="Arial" w:cs="Arial"/>
        </w:rPr>
        <w:t xml:space="preserve"> in Fresh USD as per Article 35 of PPL 244</w:t>
      </w:r>
      <w:r w:rsidRPr="00BD44C5">
        <w:rPr>
          <w:rFonts w:ascii="Arial" w:hAnsi="Arial" w:cs="Arial"/>
        </w:rPr>
        <w:t xml:space="preserve"> issued by an </w:t>
      </w:r>
      <w:r w:rsidR="00D862DF" w:rsidRPr="001F387A">
        <w:rPr>
          <w:rFonts w:ascii="Arial" w:hAnsi="Arial" w:cs="Arial"/>
        </w:rPr>
        <w:t xml:space="preserve">accredited Lebanese Bank listed on the Lebanese Central Bank list of Banks or foreign bank, that have received a credit rating of at least a “prime” investment grade (BBB or above), </w:t>
      </w:r>
      <w:r w:rsidRPr="00BD44C5">
        <w:rPr>
          <w:rFonts w:ascii="Arial" w:hAnsi="Arial" w:cs="Arial"/>
        </w:rPr>
        <w:t xml:space="preserve">to guarantee the implementation by the Supplier of its obligations under this FWA, particularly the implementation of the  relevant PO in good faith and in conformance with the set-out KPIs as well as the highest standards of the technical and commercial state of art within the deadlines specified by MIC2. Supplier shall bear all costs in relation to the provision of the performance bond. The performance bond shall remain valid and effective from the date of issuance up to the date </w:t>
      </w:r>
      <w:r w:rsidR="001F387A">
        <w:rPr>
          <w:rFonts w:ascii="Arial" w:hAnsi="Arial" w:cs="Arial"/>
        </w:rPr>
        <w:t xml:space="preserve">the </w:t>
      </w:r>
      <w:r w:rsidR="00CD4989">
        <w:rPr>
          <w:rFonts w:ascii="Arial" w:hAnsi="Arial" w:cs="Arial"/>
        </w:rPr>
        <w:t xml:space="preserve">acceptance of the provided </w:t>
      </w:r>
      <w:r w:rsidR="00CB004B">
        <w:rPr>
          <w:rFonts w:ascii="Arial" w:hAnsi="Arial" w:cs="Arial"/>
        </w:rPr>
        <w:t>services</w:t>
      </w:r>
      <w:r w:rsidRPr="00BD44C5">
        <w:rPr>
          <w:rFonts w:ascii="Arial" w:hAnsi="Arial" w:cs="Arial"/>
        </w:rPr>
        <w:t>. The text of the said Performance Bond is attached to this FWA as Annex (</w:t>
      </w:r>
      <w:r>
        <w:rPr>
          <w:rFonts w:ascii="Arial" w:hAnsi="Arial" w:cs="Arial"/>
        </w:rPr>
        <w:t>3</w:t>
      </w:r>
      <w:r w:rsidRPr="00BD44C5">
        <w:rPr>
          <w:rFonts w:ascii="Arial" w:hAnsi="Arial" w:cs="Arial"/>
        </w:rPr>
        <w:t>).</w:t>
      </w:r>
    </w:p>
    <w:p w14:paraId="796BFF7B" w14:textId="77777777" w:rsidR="004B6180" w:rsidRPr="00BD44C5" w:rsidRDefault="004B6180" w:rsidP="00AD591D">
      <w:pPr>
        <w:pStyle w:val="NoSpacing"/>
        <w:jc w:val="both"/>
        <w:rPr>
          <w:rFonts w:ascii="Arial" w:hAnsi="Arial" w:cs="Arial"/>
        </w:rPr>
      </w:pPr>
    </w:p>
    <w:p w14:paraId="3F350380" w14:textId="77777777" w:rsidR="00C314AB" w:rsidRPr="00BD44C5" w:rsidRDefault="00C314AB" w:rsidP="00AD591D">
      <w:pPr>
        <w:pStyle w:val="NoSpacing"/>
        <w:jc w:val="both"/>
        <w:rPr>
          <w:rFonts w:ascii="Arial" w:hAnsi="Arial" w:cs="Arial"/>
          <w:b/>
          <w:bCs/>
        </w:rPr>
      </w:pPr>
      <w:bookmarkStart w:id="35" w:name="_Toc275884109"/>
      <w:bookmarkStart w:id="36" w:name="_Toc275954466"/>
      <w:bookmarkStart w:id="37" w:name="_Toc277848995"/>
      <w:bookmarkStart w:id="38" w:name="_Toc300747701"/>
      <w:r w:rsidRPr="00BD44C5">
        <w:rPr>
          <w:rFonts w:ascii="Arial" w:hAnsi="Arial" w:cs="Arial"/>
          <w:b/>
          <w:bCs/>
        </w:rPr>
        <w:t>8.</w:t>
      </w:r>
      <w:r w:rsidRPr="00BD44C5">
        <w:rPr>
          <w:rFonts w:ascii="Arial" w:hAnsi="Arial" w:cs="Arial"/>
          <w:b/>
          <w:bCs/>
        </w:rPr>
        <w:tab/>
        <w:t>Tax, duties and levies</w:t>
      </w:r>
    </w:p>
    <w:p w14:paraId="6FD41C0A" w14:textId="77777777" w:rsidR="00C314AB" w:rsidRPr="00BD44C5" w:rsidRDefault="00C314AB" w:rsidP="00AD591D">
      <w:pPr>
        <w:pStyle w:val="NoSpacing"/>
        <w:jc w:val="both"/>
        <w:rPr>
          <w:rFonts w:ascii="Arial" w:hAnsi="Arial" w:cs="Arial"/>
        </w:rPr>
      </w:pPr>
    </w:p>
    <w:p w14:paraId="3744A3F8" w14:textId="64B8583F" w:rsidR="006072E7" w:rsidRDefault="006072E7" w:rsidP="00AD591D">
      <w:pPr>
        <w:pStyle w:val="NoSpacing"/>
        <w:jc w:val="both"/>
        <w:rPr>
          <w:rFonts w:ascii="Arial" w:hAnsi="Arial" w:cs="Arial"/>
        </w:rPr>
      </w:pPr>
      <w:r w:rsidRPr="00BD44C5">
        <w:rPr>
          <w:rFonts w:ascii="Arial" w:hAnsi="Arial" w:cs="Arial"/>
        </w:rPr>
        <w:t>Each Party shall bear taxes and other fiscal charges resulting from the FWA as prescribed by the Law</w:t>
      </w:r>
      <w:r w:rsidR="009459D4" w:rsidRPr="00BD44C5">
        <w:rPr>
          <w:rFonts w:ascii="Arial" w:hAnsi="Arial" w:cs="Arial"/>
        </w:rPr>
        <w:t>s and regulations</w:t>
      </w:r>
      <w:r w:rsidRPr="00BD44C5">
        <w:rPr>
          <w:rFonts w:ascii="Arial" w:hAnsi="Arial" w:cs="Arial"/>
        </w:rPr>
        <w:t xml:space="preserve"> in Lebanon.</w:t>
      </w:r>
    </w:p>
    <w:p w14:paraId="0F1E46DA" w14:textId="77777777" w:rsidR="002E2593" w:rsidRPr="00BD44C5" w:rsidRDefault="002E2593" w:rsidP="00AD591D">
      <w:pPr>
        <w:pStyle w:val="NoSpacing"/>
        <w:jc w:val="both"/>
        <w:rPr>
          <w:rFonts w:ascii="Arial" w:hAnsi="Arial" w:cs="Arial"/>
        </w:rPr>
      </w:pPr>
    </w:p>
    <w:p w14:paraId="5F533024" w14:textId="77777777" w:rsidR="00675A4E" w:rsidRPr="00BD44C5" w:rsidRDefault="00675A4E" w:rsidP="00AD591D">
      <w:pPr>
        <w:pStyle w:val="NoSpacing"/>
        <w:jc w:val="both"/>
        <w:rPr>
          <w:rFonts w:ascii="Arial" w:hAnsi="Arial" w:cs="Arial"/>
        </w:rPr>
      </w:pPr>
    </w:p>
    <w:p w14:paraId="156AC71F" w14:textId="77777777" w:rsidR="00C314AB" w:rsidRPr="00BD44C5" w:rsidRDefault="00C314AB" w:rsidP="00AD591D">
      <w:pPr>
        <w:pStyle w:val="NoSpacing"/>
        <w:jc w:val="both"/>
        <w:rPr>
          <w:rFonts w:ascii="Arial" w:hAnsi="Arial" w:cs="Arial"/>
          <w:b/>
          <w:bCs/>
        </w:rPr>
      </w:pPr>
      <w:r w:rsidRPr="00BD44C5">
        <w:rPr>
          <w:rFonts w:ascii="Arial" w:hAnsi="Arial" w:cs="Arial"/>
          <w:b/>
          <w:bCs/>
        </w:rPr>
        <w:t>9.</w:t>
      </w:r>
      <w:r w:rsidRPr="00BD44C5">
        <w:rPr>
          <w:rFonts w:ascii="Arial" w:hAnsi="Arial" w:cs="Arial"/>
          <w:b/>
          <w:bCs/>
        </w:rPr>
        <w:tab/>
        <w:t>Term and termination</w:t>
      </w:r>
      <w:bookmarkEnd w:id="35"/>
      <w:bookmarkEnd w:id="36"/>
      <w:bookmarkEnd w:id="37"/>
      <w:bookmarkEnd w:id="38"/>
    </w:p>
    <w:p w14:paraId="3C65B545" w14:textId="77777777" w:rsidR="00C314AB" w:rsidRPr="00BD44C5" w:rsidRDefault="00C314AB" w:rsidP="00AD591D">
      <w:pPr>
        <w:pStyle w:val="NoSpacing"/>
        <w:jc w:val="both"/>
        <w:rPr>
          <w:rFonts w:ascii="Arial" w:hAnsi="Arial" w:cs="Arial"/>
        </w:rPr>
      </w:pPr>
    </w:p>
    <w:p w14:paraId="24E7FD12" w14:textId="6B7A6183" w:rsidR="00C314AB" w:rsidRPr="00BD44C5" w:rsidRDefault="006B0F43" w:rsidP="00BE2D72">
      <w:pPr>
        <w:pStyle w:val="NoSpacing"/>
        <w:jc w:val="both"/>
        <w:rPr>
          <w:rFonts w:ascii="Arial" w:hAnsi="Arial" w:cs="Arial"/>
        </w:rPr>
      </w:pPr>
      <w:r w:rsidRPr="00810B7A">
        <w:rPr>
          <w:rFonts w:ascii="Arial" w:hAnsi="Arial" w:cs="Arial"/>
          <w:b/>
          <w:bCs/>
        </w:rPr>
        <w:t>9</w:t>
      </w:r>
      <w:r w:rsidR="00C314AB" w:rsidRPr="00810B7A">
        <w:rPr>
          <w:rFonts w:ascii="Arial" w:hAnsi="Arial" w:cs="Arial"/>
          <w:b/>
          <w:bCs/>
        </w:rPr>
        <w:t>.1</w:t>
      </w:r>
      <w:r w:rsidR="00C314AB" w:rsidRPr="00BD44C5">
        <w:rPr>
          <w:rFonts w:ascii="Arial" w:hAnsi="Arial" w:cs="Arial"/>
        </w:rPr>
        <w:t>.</w:t>
      </w:r>
      <w:r w:rsidR="00C314AB" w:rsidRPr="00BD44C5">
        <w:rPr>
          <w:rFonts w:ascii="Arial" w:hAnsi="Arial" w:cs="Arial"/>
        </w:rPr>
        <w:tab/>
        <w:t>Th</w:t>
      </w:r>
      <w:r w:rsidR="00970306" w:rsidRPr="00BD44C5">
        <w:rPr>
          <w:rFonts w:ascii="Arial" w:hAnsi="Arial" w:cs="Arial"/>
        </w:rPr>
        <w:t>e</w:t>
      </w:r>
      <w:r w:rsidR="00C314AB" w:rsidRPr="00BD44C5">
        <w:rPr>
          <w:rFonts w:ascii="Arial" w:hAnsi="Arial" w:cs="Arial"/>
        </w:rPr>
        <w:t xml:space="preserve"> </w:t>
      </w:r>
      <w:r w:rsidR="00BA4E28" w:rsidRPr="00BD44C5">
        <w:rPr>
          <w:rFonts w:ascii="Arial" w:hAnsi="Arial" w:cs="Arial"/>
        </w:rPr>
        <w:t>FWA</w:t>
      </w:r>
      <w:r w:rsidR="00C314AB" w:rsidRPr="00BD44C5">
        <w:rPr>
          <w:rFonts w:ascii="Arial" w:hAnsi="Arial" w:cs="Arial"/>
        </w:rPr>
        <w:t xml:space="preserve"> will be effective as of the date of its signature (the “Effective Date”) and shall remain valid for </w:t>
      </w:r>
      <w:r w:rsidR="00BE2D72">
        <w:rPr>
          <w:rFonts w:ascii="Arial" w:hAnsi="Arial" w:cs="Arial"/>
        </w:rPr>
        <w:t>four</w:t>
      </w:r>
      <w:r w:rsidR="00BE2D72" w:rsidRPr="00BD44C5">
        <w:rPr>
          <w:rFonts w:ascii="Arial" w:hAnsi="Arial" w:cs="Arial"/>
        </w:rPr>
        <w:t xml:space="preserve"> </w:t>
      </w:r>
      <w:r w:rsidR="00C314AB" w:rsidRPr="00BD44C5">
        <w:rPr>
          <w:rFonts w:ascii="Arial" w:hAnsi="Arial" w:cs="Arial"/>
        </w:rPr>
        <w:t>year</w:t>
      </w:r>
      <w:r w:rsidR="00BE2D72">
        <w:rPr>
          <w:rFonts w:ascii="Arial" w:hAnsi="Arial" w:cs="Arial"/>
        </w:rPr>
        <w:t>s</w:t>
      </w:r>
      <w:r w:rsidR="00C314AB" w:rsidRPr="00BD44C5">
        <w:rPr>
          <w:rFonts w:ascii="Arial" w:hAnsi="Arial" w:cs="Arial"/>
        </w:rPr>
        <w:t xml:space="preserve"> thereafter.</w:t>
      </w:r>
    </w:p>
    <w:p w14:paraId="72E46FAE" w14:textId="77777777" w:rsidR="002A49D4" w:rsidRPr="00BD44C5" w:rsidRDefault="002A49D4" w:rsidP="00AD591D">
      <w:pPr>
        <w:pStyle w:val="NoSpacing"/>
        <w:jc w:val="both"/>
        <w:rPr>
          <w:rFonts w:ascii="Arial" w:hAnsi="Arial" w:cs="Arial"/>
        </w:rPr>
      </w:pPr>
    </w:p>
    <w:p w14:paraId="7154E37E" w14:textId="77777777" w:rsidR="002A49D4" w:rsidRPr="00BD44C5" w:rsidRDefault="002A49D4" w:rsidP="00AD591D">
      <w:pPr>
        <w:pStyle w:val="NoSpacing"/>
        <w:jc w:val="both"/>
        <w:rPr>
          <w:rFonts w:ascii="Arial" w:hAnsi="Arial" w:cs="Arial"/>
        </w:rPr>
      </w:pPr>
    </w:p>
    <w:p w14:paraId="60A83ED3" w14:textId="5861549F" w:rsidR="00C314AB" w:rsidRPr="00BD44C5" w:rsidRDefault="001E017B" w:rsidP="002320FC">
      <w:pPr>
        <w:pStyle w:val="NoSpacing"/>
        <w:jc w:val="both"/>
        <w:rPr>
          <w:rFonts w:ascii="Arial" w:hAnsi="Arial" w:cs="Arial"/>
        </w:rPr>
      </w:pPr>
      <w:r w:rsidRPr="00810B7A">
        <w:rPr>
          <w:rFonts w:ascii="Arial" w:hAnsi="Arial" w:cs="Arial"/>
          <w:b/>
          <w:bCs/>
        </w:rPr>
        <w:t>9.</w:t>
      </w:r>
      <w:r w:rsidR="002320FC">
        <w:rPr>
          <w:rFonts w:ascii="Arial" w:hAnsi="Arial" w:cs="Arial"/>
          <w:b/>
          <w:bCs/>
        </w:rPr>
        <w:t>2</w:t>
      </w:r>
      <w:r w:rsidRPr="00810B7A">
        <w:rPr>
          <w:rFonts w:ascii="Arial" w:hAnsi="Arial" w:cs="Arial"/>
          <w:b/>
          <w:bCs/>
        </w:rPr>
        <w:t>.</w:t>
      </w:r>
      <w:r w:rsidRPr="00BD44C5">
        <w:rPr>
          <w:rFonts w:ascii="Arial" w:hAnsi="Arial" w:cs="Arial"/>
        </w:rPr>
        <w:tab/>
      </w:r>
      <w:r w:rsidR="00C314AB" w:rsidRPr="00BD44C5">
        <w:rPr>
          <w:rFonts w:ascii="Arial" w:hAnsi="Arial" w:cs="Arial"/>
        </w:rPr>
        <w:t>If at the time of expiry</w:t>
      </w:r>
      <w:r w:rsidR="0097740B" w:rsidRPr="00BD44C5">
        <w:rPr>
          <w:rFonts w:ascii="Arial" w:hAnsi="Arial" w:cs="Arial"/>
        </w:rPr>
        <w:t xml:space="preserve"> of the </w:t>
      </w:r>
      <w:r w:rsidR="00BA4E28" w:rsidRPr="00BD44C5">
        <w:rPr>
          <w:rFonts w:ascii="Arial" w:hAnsi="Arial" w:cs="Arial"/>
        </w:rPr>
        <w:t>FWA</w:t>
      </w:r>
      <w:r w:rsidR="00C314AB" w:rsidRPr="00BD44C5">
        <w:rPr>
          <w:rFonts w:ascii="Arial" w:hAnsi="Arial" w:cs="Arial"/>
        </w:rPr>
        <w:t xml:space="preserve"> </w:t>
      </w:r>
      <w:r w:rsidR="0040768B">
        <w:rPr>
          <w:rFonts w:ascii="Arial" w:hAnsi="Arial" w:cs="Arial"/>
        </w:rPr>
        <w:t>the</w:t>
      </w:r>
      <w:r w:rsidR="00C314AB" w:rsidRPr="00BD44C5">
        <w:rPr>
          <w:rFonts w:ascii="Arial" w:hAnsi="Arial" w:cs="Arial"/>
        </w:rPr>
        <w:t xml:space="preserve"> </w:t>
      </w:r>
      <w:r w:rsidR="008E7A9A" w:rsidRPr="00BD44C5">
        <w:rPr>
          <w:rFonts w:ascii="Arial" w:hAnsi="Arial" w:cs="Arial"/>
        </w:rPr>
        <w:t>Services</w:t>
      </w:r>
      <w:r w:rsidR="0040357A" w:rsidRPr="00BD44C5">
        <w:rPr>
          <w:rFonts w:ascii="Arial" w:hAnsi="Arial" w:cs="Arial"/>
        </w:rPr>
        <w:t xml:space="preserve"> </w:t>
      </w:r>
      <w:r w:rsidR="00C314AB" w:rsidRPr="00BD44C5">
        <w:rPr>
          <w:rFonts w:ascii="Arial" w:hAnsi="Arial" w:cs="Arial"/>
        </w:rPr>
        <w:t xml:space="preserve">ordered by MIC2 as per a given Purchase Order has not been </w:t>
      </w:r>
      <w:r w:rsidR="0040357A" w:rsidRPr="00BD44C5">
        <w:rPr>
          <w:rFonts w:ascii="Arial" w:hAnsi="Arial" w:cs="Arial"/>
        </w:rPr>
        <w:t>supplied</w:t>
      </w:r>
      <w:r w:rsidR="00C314AB" w:rsidRPr="00BD44C5">
        <w:rPr>
          <w:rFonts w:ascii="Arial" w:hAnsi="Arial" w:cs="Arial"/>
        </w:rPr>
        <w:t xml:space="preserve">, then the </w:t>
      </w:r>
      <w:r w:rsidR="00BA4E28" w:rsidRPr="00BD44C5">
        <w:rPr>
          <w:rFonts w:ascii="Arial" w:hAnsi="Arial" w:cs="Arial"/>
        </w:rPr>
        <w:t>FWA</w:t>
      </w:r>
      <w:r w:rsidR="00C314AB" w:rsidRPr="00BD44C5">
        <w:rPr>
          <w:rFonts w:ascii="Arial" w:hAnsi="Arial" w:cs="Arial"/>
        </w:rPr>
        <w:t xml:space="preserve"> shall be deemed extended until the delivery of all the said </w:t>
      </w:r>
      <w:r w:rsidR="0040357A" w:rsidRPr="00BD44C5">
        <w:rPr>
          <w:rFonts w:ascii="Arial" w:hAnsi="Arial" w:cs="Arial"/>
        </w:rPr>
        <w:t>Services</w:t>
      </w:r>
      <w:r w:rsidR="00FA16C4" w:rsidRPr="00BD44C5">
        <w:rPr>
          <w:rFonts w:ascii="Arial" w:hAnsi="Arial" w:cs="Arial"/>
        </w:rPr>
        <w:t>, and MIC2 shall nonetheless retain its right to request Supplier to pay compensation for delayed delivery</w:t>
      </w:r>
      <w:r w:rsidR="00764054" w:rsidRPr="00BD44C5">
        <w:rPr>
          <w:rFonts w:ascii="Arial" w:hAnsi="Arial" w:cs="Arial"/>
        </w:rPr>
        <w:t xml:space="preserve"> </w:t>
      </w:r>
      <w:r w:rsidR="00FA16C4" w:rsidRPr="00BD44C5">
        <w:rPr>
          <w:rFonts w:ascii="Arial" w:hAnsi="Arial" w:cs="Arial"/>
        </w:rPr>
        <w:t>if the delay is due to Supplier’s fault</w:t>
      </w:r>
      <w:r w:rsidR="00C314AB" w:rsidRPr="00BD44C5">
        <w:rPr>
          <w:rFonts w:ascii="Arial" w:hAnsi="Arial" w:cs="Arial"/>
        </w:rPr>
        <w:t xml:space="preserve">. </w:t>
      </w:r>
    </w:p>
    <w:p w14:paraId="317F0DC7" w14:textId="77777777" w:rsidR="00C314AB" w:rsidRPr="00BD44C5" w:rsidRDefault="00C314AB" w:rsidP="00AD591D">
      <w:pPr>
        <w:pStyle w:val="NoSpacing"/>
        <w:jc w:val="both"/>
        <w:rPr>
          <w:rFonts w:ascii="Arial" w:hAnsi="Arial" w:cs="Arial"/>
        </w:rPr>
      </w:pPr>
    </w:p>
    <w:p w14:paraId="4DB4B476" w14:textId="28F84383" w:rsidR="006546C8" w:rsidRPr="00BD44C5" w:rsidRDefault="006B0F43" w:rsidP="002320FC">
      <w:pPr>
        <w:pStyle w:val="NoSpacing"/>
        <w:jc w:val="both"/>
        <w:rPr>
          <w:rFonts w:ascii="Arial" w:eastAsia="Times New Roman" w:hAnsi="Arial" w:cs="Arial"/>
          <w:kern w:val="20"/>
          <w:lang w:val="en-GB" w:eastAsia="x-none"/>
        </w:rPr>
      </w:pPr>
      <w:r w:rsidRPr="00810B7A">
        <w:rPr>
          <w:rFonts w:ascii="Arial" w:hAnsi="Arial" w:cs="Arial"/>
          <w:b/>
          <w:bCs/>
          <w:lang w:eastAsia="ko-KR"/>
        </w:rPr>
        <w:t>9</w:t>
      </w:r>
      <w:r w:rsidR="002A49D4" w:rsidRPr="00810B7A">
        <w:rPr>
          <w:rFonts w:ascii="Arial" w:hAnsi="Arial" w:cs="Arial"/>
          <w:b/>
          <w:bCs/>
          <w:lang w:eastAsia="ko-KR"/>
        </w:rPr>
        <w:t>.</w:t>
      </w:r>
      <w:r w:rsidR="002320FC">
        <w:rPr>
          <w:rFonts w:ascii="Arial" w:hAnsi="Arial" w:cs="Arial"/>
          <w:b/>
          <w:bCs/>
          <w:lang w:eastAsia="ko-KR"/>
        </w:rPr>
        <w:t>3</w:t>
      </w:r>
      <w:r w:rsidR="00C314AB" w:rsidRPr="00BD44C5">
        <w:rPr>
          <w:rFonts w:ascii="Arial" w:hAnsi="Arial" w:cs="Arial"/>
          <w:lang w:eastAsia="ko-KR"/>
        </w:rPr>
        <w:t>.</w:t>
      </w:r>
      <w:r w:rsidR="00C314AB" w:rsidRPr="00BD44C5">
        <w:rPr>
          <w:rFonts w:ascii="Arial" w:hAnsi="Arial" w:cs="Arial"/>
          <w:lang w:eastAsia="ko-KR"/>
        </w:rPr>
        <w:tab/>
      </w:r>
      <w:r w:rsidR="00BE04D0" w:rsidRPr="00E639B3">
        <w:rPr>
          <w:rFonts w:ascii="Arial" w:hAnsi="Arial" w:cs="Arial"/>
        </w:rPr>
        <w:t xml:space="preserve">MIC2 has the right to terminate this </w:t>
      </w:r>
      <w:r w:rsidR="00BE04D0">
        <w:rPr>
          <w:rFonts w:ascii="Arial" w:hAnsi="Arial" w:cs="Arial"/>
        </w:rPr>
        <w:t>FWA</w:t>
      </w:r>
      <w:r w:rsidR="00BE04D0" w:rsidRPr="00E639B3">
        <w:rPr>
          <w:rFonts w:ascii="Arial" w:hAnsi="Arial" w:cs="Arial"/>
        </w:rPr>
        <w:t xml:space="preserve"> immediately, without the need for any notice of whatsoever kind, if the </w:t>
      </w:r>
      <w:r w:rsidR="00E752EE">
        <w:rPr>
          <w:rFonts w:ascii="Arial" w:hAnsi="Arial" w:cs="Arial"/>
        </w:rPr>
        <w:t>Supplier</w:t>
      </w:r>
      <w:r w:rsidR="00BE04D0" w:rsidRPr="00E639B3">
        <w:rPr>
          <w:rFonts w:ascii="Arial" w:hAnsi="Arial" w:cs="Arial"/>
        </w:rPr>
        <w:t xml:space="preserve"> become bankrupt or insolvent and in case of </w:t>
      </w:r>
      <w:r w:rsidR="00E752EE">
        <w:rPr>
          <w:rFonts w:ascii="Arial" w:hAnsi="Arial" w:cs="Arial"/>
        </w:rPr>
        <w:t>Supplier</w:t>
      </w:r>
      <w:r w:rsidR="00BE04D0" w:rsidRPr="00E639B3">
        <w:rPr>
          <w:rFonts w:ascii="Arial" w:hAnsi="Arial" w:cs="Arial"/>
        </w:rPr>
        <w:t xml:space="preserve"> merger or absorption by a third party</w:t>
      </w:r>
      <w:r w:rsidR="006546C8" w:rsidRPr="006546C8">
        <w:rPr>
          <w:rFonts w:ascii="Arial" w:hAnsi="Arial" w:cs="Arial"/>
          <w:color w:val="000000"/>
          <w:lang w:eastAsia="ko-KR"/>
        </w:rPr>
        <w:t xml:space="preserve"> </w:t>
      </w:r>
      <w:r w:rsidR="006546C8">
        <w:rPr>
          <w:rFonts w:ascii="Arial" w:hAnsi="Arial" w:cs="Arial"/>
          <w:color w:val="000000"/>
          <w:lang w:eastAsia="ko-KR"/>
        </w:rPr>
        <w:t>by virtue of the second paragraph of Article 33 of the Public Procurement Law no.244/2021.</w:t>
      </w:r>
    </w:p>
    <w:p w14:paraId="72405F0F" w14:textId="0EFBB4FE" w:rsidR="00C314AB" w:rsidRPr="00BD44C5" w:rsidRDefault="00BE04D0" w:rsidP="00BE04D0">
      <w:pPr>
        <w:pStyle w:val="NoSpacing"/>
        <w:jc w:val="both"/>
        <w:rPr>
          <w:rFonts w:ascii="Arial" w:hAnsi="Arial" w:cs="Arial"/>
          <w:lang w:eastAsia="ko-KR"/>
        </w:rPr>
      </w:pPr>
      <w:r w:rsidRPr="00E639B3">
        <w:rPr>
          <w:rFonts w:ascii="Arial" w:hAnsi="Arial" w:cs="Arial"/>
        </w:rPr>
        <w:t>.</w:t>
      </w:r>
      <w:r w:rsidR="00FA16C4" w:rsidRPr="00BD44C5">
        <w:rPr>
          <w:rFonts w:ascii="Arial" w:hAnsi="Arial" w:cs="Arial"/>
          <w:lang w:eastAsia="ko-KR"/>
        </w:rPr>
        <w:t>.</w:t>
      </w:r>
    </w:p>
    <w:p w14:paraId="2A8BC580" w14:textId="77777777" w:rsidR="004B6180" w:rsidRPr="00BD44C5" w:rsidRDefault="004B6180" w:rsidP="00AD591D">
      <w:pPr>
        <w:pStyle w:val="NoSpacing"/>
        <w:jc w:val="both"/>
        <w:rPr>
          <w:rFonts w:ascii="Arial" w:hAnsi="Arial" w:cs="Arial"/>
          <w:lang w:eastAsia="ko-KR"/>
        </w:rPr>
      </w:pPr>
    </w:p>
    <w:p w14:paraId="564A849C" w14:textId="65CB5CFD" w:rsidR="00AB5ACD" w:rsidRDefault="00AB5ACD" w:rsidP="0040768B">
      <w:pPr>
        <w:pStyle w:val="NoSpacing"/>
        <w:jc w:val="both"/>
        <w:rPr>
          <w:rFonts w:ascii="Arial" w:hAnsi="Arial" w:cs="Arial"/>
          <w:color w:val="000000"/>
          <w:lang w:eastAsia="ko-KR"/>
        </w:rPr>
      </w:pPr>
    </w:p>
    <w:p w14:paraId="45BB42DB" w14:textId="5742B3B5" w:rsidR="00AB5ACD" w:rsidRDefault="00AB5ACD" w:rsidP="002320FC">
      <w:pPr>
        <w:pStyle w:val="NoSpacing"/>
        <w:jc w:val="both"/>
        <w:rPr>
          <w:rFonts w:ascii="Arial" w:hAnsi="Arial" w:cs="Arial"/>
          <w:color w:val="000000"/>
          <w:lang w:eastAsia="ko-KR"/>
        </w:rPr>
      </w:pPr>
      <w:r w:rsidRPr="0027653E">
        <w:rPr>
          <w:rFonts w:ascii="Arial" w:hAnsi="Arial" w:cs="Arial"/>
          <w:b/>
          <w:bCs/>
          <w:color w:val="000000"/>
          <w:lang w:eastAsia="ko-KR"/>
        </w:rPr>
        <w:t>9.</w:t>
      </w:r>
      <w:r w:rsidR="002320FC">
        <w:rPr>
          <w:rFonts w:ascii="Arial" w:hAnsi="Arial" w:cs="Arial"/>
          <w:b/>
          <w:bCs/>
          <w:color w:val="000000"/>
          <w:lang w:eastAsia="ko-KR"/>
        </w:rPr>
        <w:t>4</w:t>
      </w:r>
      <w:r w:rsidRPr="0027653E">
        <w:rPr>
          <w:rFonts w:ascii="Arial" w:hAnsi="Arial" w:cs="Arial"/>
          <w:b/>
          <w:bCs/>
          <w:color w:val="000000"/>
          <w:lang w:eastAsia="ko-KR"/>
        </w:rPr>
        <w:t>.</w:t>
      </w:r>
      <w:r w:rsidR="001B4A85">
        <w:rPr>
          <w:rFonts w:ascii="Arial" w:hAnsi="Arial" w:cs="Arial"/>
          <w:color w:val="000000"/>
          <w:lang w:eastAsia="ko-KR"/>
        </w:rPr>
        <w:t xml:space="preserve"> </w:t>
      </w:r>
      <w:r w:rsidR="001B4A85" w:rsidRPr="0027653E">
        <w:rPr>
          <w:rFonts w:ascii="Arial" w:hAnsi="Arial" w:cs="Arial"/>
          <w:color w:val="000000"/>
          <w:lang w:eastAsia="ko-KR"/>
        </w:rPr>
        <w:t xml:space="preserve">This </w:t>
      </w:r>
      <w:r w:rsidR="0027653E" w:rsidRPr="0027653E">
        <w:rPr>
          <w:rFonts w:ascii="Arial" w:hAnsi="Arial" w:cs="Arial"/>
          <w:color w:val="000000"/>
          <w:lang w:eastAsia="ko-KR"/>
        </w:rPr>
        <w:t>FWA</w:t>
      </w:r>
      <w:r w:rsidR="001B4A85" w:rsidRPr="0027653E">
        <w:rPr>
          <w:rFonts w:ascii="Arial" w:hAnsi="Arial" w:cs="Arial"/>
          <w:color w:val="000000"/>
          <w:lang w:eastAsia="ko-KR"/>
        </w:rPr>
        <w:t xml:space="preserve"> may be terminated by MIC2 </w:t>
      </w:r>
      <w:r w:rsidR="00FB0A1F">
        <w:rPr>
          <w:rFonts w:ascii="Arial" w:hAnsi="Arial" w:cs="Arial"/>
          <w:color w:val="000000"/>
          <w:lang w:eastAsia="ko-KR"/>
        </w:rPr>
        <w:t>immediately</w:t>
      </w:r>
      <w:r w:rsidR="001B4A85" w:rsidRPr="0027653E">
        <w:rPr>
          <w:rFonts w:ascii="Arial" w:hAnsi="Arial" w:cs="Arial"/>
          <w:color w:val="000000"/>
          <w:lang w:eastAsia="ko-KR"/>
        </w:rPr>
        <w:t xml:space="preserve"> with the right to claim compensation if Supplier materially breaches this </w:t>
      </w:r>
      <w:r w:rsidR="0027653E" w:rsidRPr="0027653E">
        <w:rPr>
          <w:rFonts w:ascii="Arial" w:hAnsi="Arial" w:cs="Arial"/>
          <w:color w:val="000000"/>
          <w:lang w:eastAsia="ko-KR"/>
        </w:rPr>
        <w:t>FWA</w:t>
      </w:r>
      <w:r w:rsidR="00FB0A1F">
        <w:rPr>
          <w:rFonts w:ascii="Arial" w:hAnsi="Arial" w:cs="Arial"/>
          <w:color w:val="000000"/>
          <w:lang w:eastAsia="ko-KR"/>
        </w:rPr>
        <w:t xml:space="preserve"> or any of the RFP terms and conditions</w:t>
      </w:r>
      <w:r w:rsidR="001B4A85" w:rsidRPr="0027653E">
        <w:rPr>
          <w:rFonts w:ascii="Arial" w:hAnsi="Arial" w:cs="Arial"/>
          <w:color w:val="000000"/>
          <w:lang w:eastAsia="ko-KR"/>
        </w:rPr>
        <w:t xml:space="preserve">, and fails to cure such breach within </w:t>
      </w:r>
      <w:r w:rsidR="00C626FE">
        <w:rPr>
          <w:rFonts w:ascii="Arial" w:hAnsi="Arial" w:cs="Arial"/>
          <w:color w:val="000000"/>
          <w:lang w:eastAsia="ko-KR"/>
        </w:rPr>
        <w:t xml:space="preserve">Fifteen </w:t>
      </w:r>
      <w:r w:rsidR="001B4A85" w:rsidRPr="0027653E">
        <w:rPr>
          <w:rFonts w:ascii="Arial" w:hAnsi="Arial" w:cs="Arial"/>
          <w:color w:val="000000"/>
          <w:lang w:eastAsia="ko-KR"/>
        </w:rPr>
        <w:t>(1</w:t>
      </w:r>
      <w:r w:rsidR="00C626FE">
        <w:rPr>
          <w:rFonts w:ascii="Arial" w:hAnsi="Arial" w:cs="Arial"/>
          <w:color w:val="000000"/>
          <w:lang w:eastAsia="ko-KR"/>
        </w:rPr>
        <w:t>5</w:t>
      </w:r>
      <w:r w:rsidR="001B4A85" w:rsidRPr="0027653E">
        <w:rPr>
          <w:rFonts w:ascii="Arial" w:hAnsi="Arial" w:cs="Arial"/>
          <w:color w:val="000000"/>
          <w:lang w:eastAsia="ko-KR"/>
        </w:rPr>
        <w:t xml:space="preserve">) days after receipt of a written demand for cure from MIC2.The amount of the said compensation shall </w:t>
      </w:r>
      <w:r w:rsidR="00EE72B3">
        <w:rPr>
          <w:rFonts w:ascii="Arial" w:hAnsi="Arial" w:cs="Arial"/>
          <w:color w:val="000000"/>
          <w:lang w:eastAsia="ko-KR"/>
        </w:rPr>
        <w:t xml:space="preserve">be defined </w:t>
      </w:r>
      <w:r w:rsidR="002571DA">
        <w:rPr>
          <w:rFonts w:ascii="Arial" w:hAnsi="Arial" w:cs="Arial"/>
          <w:color w:val="000000"/>
          <w:lang w:eastAsia="ko-KR"/>
        </w:rPr>
        <w:t>by virtue of</w:t>
      </w:r>
      <w:r w:rsidR="00EE72B3">
        <w:rPr>
          <w:rFonts w:ascii="Arial" w:hAnsi="Arial" w:cs="Arial"/>
          <w:color w:val="000000"/>
          <w:lang w:eastAsia="ko-KR"/>
        </w:rPr>
        <w:t xml:space="preserve"> the last paragraph of Article 33 of the Public Procurement Law no.2044/2021</w:t>
      </w:r>
    </w:p>
    <w:p w14:paraId="06E80237" w14:textId="37E2CF47" w:rsidR="001D1C77" w:rsidRDefault="001D1C77" w:rsidP="002571DA">
      <w:pPr>
        <w:pStyle w:val="NoSpacing"/>
        <w:jc w:val="both"/>
        <w:rPr>
          <w:rFonts w:ascii="Arial" w:hAnsi="Arial" w:cs="Arial"/>
          <w:color w:val="000000"/>
          <w:lang w:eastAsia="ko-KR"/>
        </w:rPr>
      </w:pPr>
    </w:p>
    <w:p w14:paraId="13369882" w14:textId="13881589" w:rsidR="001D1C77" w:rsidRPr="00BD44C5" w:rsidRDefault="001D1C77" w:rsidP="002571DA">
      <w:pPr>
        <w:pStyle w:val="NoSpacing"/>
        <w:jc w:val="both"/>
        <w:rPr>
          <w:rFonts w:ascii="Arial" w:eastAsia="Times New Roman" w:hAnsi="Arial" w:cs="Arial"/>
          <w:kern w:val="20"/>
          <w:lang w:val="en-GB" w:eastAsia="x-none"/>
        </w:rPr>
      </w:pPr>
    </w:p>
    <w:p w14:paraId="10667E57" w14:textId="34F50CA8" w:rsidR="001D1C77" w:rsidRDefault="001D1C77" w:rsidP="002320FC">
      <w:pPr>
        <w:pStyle w:val="NoSpacing"/>
        <w:jc w:val="both"/>
        <w:rPr>
          <w:rFonts w:ascii="Arial" w:hAnsi="Arial" w:cs="Arial"/>
          <w:color w:val="000000"/>
          <w:lang w:eastAsia="ko-KR"/>
        </w:rPr>
      </w:pPr>
      <w:r w:rsidRPr="0027653E">
        <w:rPr>
          <w:rFonts w:ascii="Arial" w:hAnsi="Arial" w:cs="Arial"/>
          <w:b/>
          <w:bCs/>
          <w:color w:val="000000"/>
          <w:lang w:eastAsia="ko-KR"/>
        </w:rPr>
        <w:t>9.</w:t>
      </w:r>
      <w:r w:rsidR="002320FC">
        <w:rPr>
          <w:rFonts w:ascii="Arial" w:hAnsi="Arial" w:cs="Arial"/>
          <w:b/>
          <w:bCs/>
          <w:color w:val="000000"/>
          <w:lang w:eastAsia="ko-KR"/>
        </w:rPr>
        <w:t>5</w:t>
      </w:r>
      <w:r w:rsidRPr="0027653E">
        <w:rPr>
          <w:rFonts w:ascii="Arial" w:hAnsi="Arial" w:cs="Arial"/>
          <w:b/>
          <w:bCs/>
          <w:color w:val="000000"/>
          <w:lang w:eastAsia="ko-KR"/>
        </w:rPr>
        <w:t>.</w:t>
      </w:r>
      <w:r>
        <w:rPr>
          <w:rFonts w:ascii="Arial" w:hAnsi="Arial" w:cs="Arial"/>
          <w:color w:val="000000"/>
          <w:lang w:eastAsia="ko-KR"/>
        </w:rPr>
        <w:t xml:space="preserve"> Any termination of the FWA and its related POs </w:t>
      </w:r>
      <w:r w:rsidR="00E639B3">
        <w:rPr>
          <w:rFonts w:ascii="Arial" w:hAnsi="Arial" w:cs="Arial"/>
          <w:color w:val="000000"/>
          <w:lang w:eastAsia="ko-KR"/>
        </w:rPr>
        <w:t>will be</w:t>
      </w:r>
      <w:r>
        <w:rPr>
          <w:rFonts w:ascii="Arial" w:hAnsi="Arial" w:cs="Arial"/>
          <w:color w:val="000000"/>
          <w:lang w:eastAsia="ko-KR"/>
        </w:rPr>
        <w:t xml:space="preserve"> in line with Article 40 of the Public Procurement Law no.2</w:t>
      </w:r>
      <w:r w:rsidR="00793172">
        <w:rPr>
          <w:rFonts w:ascii="Arial" w:hAnsi="Arial" w:cs="Arial"/>
          <w:color w:val="000000"/>
          <w:lang w:eastAsia="ko-KR"/>
        </w:rPr>
        <w:t>4</w:t>
      </w:r>
      <w:r>
        <w:rPr>
          <w:rFonts w:ascii="Arial" w:hAnsi="Arial" w:cs="Arial"/>
          <w:color w:val="000000"/>
          <w:lang w:eastAsia="ko-KR"/>
        </w:rPr>
        <w:t>4/2021</w:t>
      </w:r>
      <w:r w:rsidR="00E639B3">
        <w:rPr>
          <w:rFonts w:ascii="Arial" w:hAnsi="Arial" w:cs="Arial"/>
          <w:color w:val="000000"/>
          <w:lang w:eastAsia="ko-KR"/>
        </w:rPr>
        <w:t>.</w:t>
      </w:r>
    </w:p>
    <w:p w14:paraId="485544B6" w14:textId="440AE264" w:rsidR="00C314AB" w:rsidRDefault="00C314AB" w:rsidP="00AD591D">
      <w:pPr>
        <w:pStyle w:val="NoSpacing"/>
        <w:jc w:val="both"/>
        <w:rPr>
          <w:rFonts w:ascii="Arial" w:hAnsi="Arial" w:cs="Arial"/>
          <w:lang w:eastAsia="ko-KR"/>
        </w:rPr>
      </w:pPr>
    </w:p>
    <w:p w14:paraId="709BE0CE" w14:textId="7113E64F" w:rsidR="006B2CFE" w:rsidRDefault="006B2CFE" w:rsidP="00AD591D">
      <w:pPr>
        <w:pStyle w:val="NoSpacing"/>
        <w:jc w:val="both"/>
        <w:rPr>
          <w:rFonts w:ascii="Arial" w:hAnsi="Arial" w:cs="Arial"/>
          <w:lang w:eastAsia="ko-KR"/>
        </w:rPr>
      </w:pPr>
    </w:p>
    <w:p w14:paraId="2377589E" w14:textId="77777777" w:rsidR="002320FC" w:rsidRDefault="002320FC" w:rsidP="00AD591D">
      <w:pPr>
        <w:pStyle w:val="NoSpacing"/>
        <w:jc w:val="both"/>
        <w:rPr>
          <w:rFonts w:ascii="Arial" w:hAnsi="Arial" w:cs="Arial"/>
          <w:lang w:eastAsia="ko-KR"/>
        </w:rPr>
      </w:pPr>
    </w:p>
    <w:p w14:paraId="5E02936C" w14:textId="77777777" w:rsidR="00C314AB" w:rsidRPr="00BD44C5" w:rsidRDefault="006B0F43" w:rsidP="00AD591D">
      <w:pPr>
        <w:pStyle w:val="NoSpacing"/>
        <w:jc w:val="both"/>
        <w:rPr>
          <w:rFonts w:ascii="Arial" w:hAnsi="Arial" w:cs="Arial"/>
          <w:b/>
          <w:bCs/>
        </w:rPr>
      </w:pPr>
      <w:bookmarkStart w:id="39" w:name="_Toc275884112"/>
      <w:bookmarkStart w:id="40" w:name="_Toc275954467"/>
      <w:bookmarkStart w:id="41" w:name="_Toc277848996"/>
      <w:bookmarkStart w:id="42" w:name="_Toc300747702"/>
      <w:r w:rsidRPr="00BD44C5">
        <w:rPr>
          <w:rFonts w:ascii="Arial" w:hAnsi="Arial" w:cs="Arial"/>
          <w:b/>
          <w:bCs/>
        </w:rPr>
        <w:t>10.</w:t>
      </w:r>
      <w:r w:rsidR="00C314AB" w:rsidRPr="00BD44C5">
        <w:rPr>
          <w:rFonts w:ascii="Arial" w:hAnsi="Arial" w:cs="Arial"/>
          <w:b/>
          <w:bCs/>
        </w:rPr>
        <w:tab/>
        <w:t>Relationship of the Parties</w:t>
      </w:r>
      <w:bookmarkEnd w:id="39"/>
      <w:bookmarkEnd w:id="40"/>
      <w:bookmarkEnd w:id="41"/>
      <w:bookmarkEnd w:id="42"/>
    </w:p>
    <w:p w14:paraId="23DE8355" w14:textId="77777777" w:rsidR="00C314AB" w:rsidRPr="00BD44C5" w:rsidRDefault="00C314AB" w:rsidP="00AD591D">
      <w:pPr>
        <w:pStyle w:val="NoSpacing"/>
        <w:jc w:val="both"/>
        <w:rPr>
          <w:rFonts w:ascii="Arial" w:hAnsi="Arial" w:cs="Arial"/>
        </w:rPr>
      </w:pPr>
      <w:bookmarkStart w:id="43" w:name="_Toc275954468"/>
      <w:bookmarkStart w:id="44" w:name="_Toc277848997"/>
      <w:bookmarkStart w:id="45" w:name="_Toc300745705"/>
      <w:bookmarkStart w:id="46" w:name="_Toc300745971"/>
      <w:bookmarkStart w:id="47" w:name="_Toc300746491"/>
      <w:bookmarkStart w:id="48" w:name="_Toc300747703"/>
    </w:p>
    <w:p w14:paraId="2A611957" w14:textId="77777777" w:rsidR="00C314AB" w:rsidRPr="00BD44C5" w:rsidRDefault="00C314AB" w:rsidP="00AD591D">
      <w:pPr>
        <w:pStyle w:val="NoSpacing"/>
        <w:jc w:val="both"/>
        <w:rPr>
          <w:rFonts w:ascii="Arial" w:hAnsi="Arial" w:cs="Arial"/>
        </w:rPr>
      </w:pPr>
      <w:r w:rsidRPr="00BD44C5">
        <w:rPr>
          <w:rFonts w:ascii="Arial" w:hAnsi="Arial" w:cs="Arial"/>
        </w:rPr>
        <w:t>1</w:t>
      </w:r>
      <w:r w:rsidR="006B0F43" w:rsidRPr="00BD44C5">
        <w:rPr>
          <w:rFonts w:ascii="Arial" w:hAnsi="Arial" w:cs="Arial"/>
        </w:rPr>
        <w:t>0</w:t>
      </w:r>
      <w:r w:rsidRPr="00BD44C5">
        <w:rPr>
          <w:rFonts w:ascii="Arial" w:hAnsi="Arial" w:cs="Arial"/>
        </w:rPr>
        <w:t>.1.</w:t>
      </w:r>
      <w:r w:rsidRPr="00BD44C5">
        <w:rPr>
          <w:rFonts w:ascii="Arial" w:hAnsi="Arial" w:cs="Arial"/>
        </w:rPr>
        <w:tab/>
        <w:t xml:space="preserve">The relationship of the Parties established by </w:t>
      </w:r>
      <w:r w:rsidR="00970306" w:rsidRPr="00BD44C5">
        <w:rPr>
          <w:rFonts w:ascii="Arial" w:hAnsi="Arial" w:cs="Arial"/>
          <w:lang w:eastAsia="ko-KR"/>
        </w:rPr>
        <w:t xml:space="preserve">the </w:t>
      </w:r>
      <w:r w:rsidR="00BA4E28" w:rsidRPr="00BD44C5">
        <w:rPr>
          <w:rFonts w:ascii="Arial" w:hAnsi="Arial" w:cs="Arial"/>
          <w:lang w:eastAsia="ko-KR"/>
        </w:rPr>
        <w:t>FWA</w:t>
      </w:r>
      <w:r w:rsidR="00970306" w:rsidRPr="00BD44C5">
        <w:rPr>
          <w:rFonts w:ascii="Arial" w:hAnsi="Arial" w:cs="Arial"/>
          <w:lang w:eastAsia="ko-KR"/>
        </w:rPr>
        <w:t xml:space="preserve"> </w:t>
      </w:r>
      <w:r w:rsidRPr="00BD44C5">
        <w:rPr>
          <w:rFonts w:ascii="Arial" w:hAnsi="Arial" w:cs="Arial"/>
        </w:rPr>
        <w:t xml:space="preserve">shall be solely that of independent contractors. Nothing contained in </w:t>
      </w:r>
      <w:r w:rsidR="00970306" w:rsidRPr="00BD44C5">
        <w:rPr>
          <w:rFonts w:ascii="Arial" w:hAnsi="Arial" w:cs="Arial"/>
          <w:lang w:eastAsia="ko-KR"/>
        </w:rPr>
        <w:t xml:space="preserve">the </w:t>
      </w:r>
      <w:r w:rsidR="00BA4E28" w:rsidRPr="00BD44C5">
        <w:rPr>
          <w:rFonts w:ascii="Arial" w:hAnsi="Arial" w:cs="Arial"/>
          <w:lang w:eastAsia="ko-KR"/>
        </w:rPr>
        <w:t>FWA</w:t>
      </w:r>
      <w:r w:rsidR="00970306" w:rsidRPr="00BD44C5">
        <w:rPr>
          <w:rFonts w:ascii="Arial" w:hAnsi="Arial" w:cs="Arial"/>
          <w:lang w:eastAsia="ko-KR"/>
        </w:rPr>
        <w:t xml:space="preserve"> </w:t>
      </w:r>
      <w:r w:rsidRPr="00BD44C5">
        <w:rPr>
          <w:rFonts w:ascii="Arial" w:hAnsi="Arial" w:cs="Arial"/>
        </w:rPr>
        <w:t xml:space="preserve">shall be construed to make one Party the agent for the other or partner of the other for any purpose. Neither Party shall by virtue of </w:t>
      </w:r>
      <w:r w:rsidR="00970306" w:rsidRPr="00BD44C5">
        <w:rPr>
          <w:rFonts w:ascii="Arial" w:hAnsi="Arial" w:cs="Arial"/>
          <w:lang w:eastAsia="ko-KR"/>
        </w:rPr>
        <w:t xml:space="preserve">the </w:t>
      </w:r>
      <w:r w:rsidR="00BA4E28" w:rsidRPr="00BD44C5">
        <w:rPr>
          <w:rFonts w:ascii="Arial" w:hAnsi="Arial" w:cs="Arial"/>
          <w:lang w:eastAsia="ko-KR"/>
        </w:rPr>
        <w:t>FWA</w:t>
      </w:r>
      <w:r w:rsidRPr="00BD44C5">
        <w:rPr>
          <w:rFonts w:ascii="Arial" w:hAnsi="Arial" w:cs="Arial"/>
        </w:rPr>
        <w:t xml:space="preserve"> have the right or authority to act for, or to bind the other in any way, or to sign the name of the other, or to represent that the other is in any way responsible for its acts and omissions.</w:t>
      </w:r>
      <w:bookmarkEnd w:id="43"/>
      <w:bookmarkEnd w:id="44"/>
      <w:bookmarkEnd w:id="45"/>
      <w:bookmarkEnd w:id="46"/>
      <w:bookmarkEnd w:id="47"/>
      <w:bookmarkEnd w:id="48"/>
    </w:p>
    <w:p w14:paraId="6A15E0B1" w14:textId="77777777" w:rsidR="00C314AB" w:rsidRPr="00BD44C5" w:rsidRDefault="00C314AB" w:rsidP="00AD591D">
      <w:pPr>
        <w:pStyle w:val="NoSpacing"/>
        <w:jc w:val="both"/>
        <w:rPr>
          <w:rFonts w:ascii="Arial" w:hAnsi="Arial" w:cs="Arial"/>
        </w:rPr>
      </w:pPr>
    </w:p>
    <w:p w14:paraId="6459C815" w14:textId="77777777" w:rsidR="00C314AB" w:rsidRPr="00BD44C5" w:rsidRDefault="00C314AB" w:rsidP="00AD591D">
      <w:pPr>
        <w:pStyle w:val="NoSpacing"/>
        <w:jc w:val="both"/>
        <w:rPr>
          <w:rFonts w:ascii="Arial" w:hAnsi="Arial" w:cs="Arial"/>
        </w:rPr>
      </w:pPr>
      <w:r w:rsidRPr="00BD44C5">
        <w:rPr>
          <w:rFonts w:ascii="Arial" w:hAnsi="Arial" w:cs="Arial"/>
        </w:rPr>
        <w:t>1</w:t>
      </w:r>
      <w:r w:rsidR="006B0F43" w:rsidRPr="00BD44C5">
        <w:rPr>
          <w:rFonts w:ascii="Arial" w:hAnsi="Arial" w:cs="Arial"/>
        </w:rPr>
        <w:t>0</w:t>
      </w:r>
      <w:r w:rsidRPr="00BD44C5">
        <w:rPr>
          <w:rFonts w:ascii="Arial" w:hAnsi="Arial" w:cs="Arial"/>
        </w:rPr>
        <w:t>.2.</w:t>
      </w:r>
      <w:r w:rsidRPr="00BD44C5">
        <w:rPr>
          <w:rFonts w:ascii="Arial" w:hAnsi="Arial" w:cs="Arial"/>
        </w:rPr>
        <w:tab/>
      </w:r>
      <w:r w:rsidR="00970306" w:rsidRPr="00BD44C5">
        <w:rPr>
          <w:rFonts w:ascii="Arial" w:hAnsi="Arial" w:cs="Arial"/>
          <w:lang w:eastAsia="ko-KR"/>
        </w:rPr>
        <w:t xml:space="preserve">The </w:t>
      </w:r>
      <w:r w:rsidR="00BA4E28" w:rsidRPr="00BD44C5">
        <w:rPr>
          <w:rFonts w:ascii="Arial" w:hAnsi="Arial" w:cs="Arial"/>
          <w:lang w:eastAsia="ko-KR"/>
        </w:rPr>
        <w:t>FWA</w:t>
      </w:r>
      <w:r w:rsidR="00970306" w:rsidRPr="00BD44C5">
        <w:rPr>
          <w:rFonts w:ascii="Arial" w:hAnsi="Arial" w:cs="Arial"/>
          <w:lang w:eastAsia="ko-KR"/>
        </w:rPr>
        <w:t xml:space="preserve"> </w:t>
      </w:r>
      <w:r w:rsidRPr="00BD44C5">
        <w:rPr>
          <w:rFonts w:ascii="Arial" w:hAnsi="Arial" w:cs="Arial"/>
        </w:rPr>
        <w:t xml:space="preserve">shall not produce any legal or material obligations upon MIC2 towards third parties beyond the scope of MIC2’s relationship with Supplier. Any </w:t>
      </w:r>
      <w:r w:rsidR="00864E7C" w:rsidRPr="00BD44C5">
        <w:rPr>
          <w:rFonts w:ascii="Arial" w:hAnsi="Arial" w:cs="Arial"/>
        </w:rPr>
        <w:t>P</w:t>
      </w:r>
      <w:r w:rsidRPr="00BD44C5">
        <w:rPr>
          <w:rFonts w:ascii="Arial" w:hAnsi="Arial" w:cs="Arial"/>
        </w:rPr>
        <w:t xml:space="preserve">arty who has not signed </w:t>
      </w:r>
      <w:r w:rsidR="00970306" w:rsidRPr="00BD44C5">
        <w:rPr>
          <w:rFonts w:ascii="Arial" w:hAnsi="Arial" w:cs="Arial"/>
          <w:lang w:eastAsia="ko-KR"/>
        </w:rPr>
        <w:t xml:space="preserve">the </w:t>
      </w:r>
      <w:r w:rsidR="00BA4E28" w:rsidRPr="00BD44C5">
        <w:rPr>
          <w:rFonts w:ascii="Arial" w:hAnsi="Arial" w:cs="Arial"/>
          <w:lang w:eastAsia="ko-KR"/>
        </w:rPr>
        <w:t>FWA</w:t>
      </w:r>
      <w:r w:rsidR="00970306" w:rsidRPr="00BD44C5">
        <w:rPr>
          <w:rFonts w:ascii="Arial" w:hAnsi="Arial" w:cs="Arial"/>
          <w:lang w:eastAsia="ko-KR"/>
        </w:rPr>
        <w:t xml:space="preserve"> </w:t>
      </w:r>
      <w:r w:rsidRPr="00BD44C5">
        <w:rPr>
          <w:rFonts w:ascii="Arial" w:hAnsi="Arial" w:cs="Arial"/>
        </w:rPr>
        <w:t>is not a party thereto.</w:t>
      </w:r>
    </w:p>
    <w:p w14:paraId="635DA90A" w14:textId="77777777" w:rsidR="00C314AB" w:rsidRPr="00BD44C5" w:rsidRDefault="00C314AB" w:rsidP="00AD591D">
      <w:pPr>
        <w:pStyle w:val="NoSpacing"/>
        <w:jc w:val="both"/>
        <w:rPr>
          <w:rFonts w:ascii="Arial" w:hAnsi="Arial" w:cs="Arial"/>
        </w:rPr>
      </w:pPr>
      <w:bookmarkStart w:id="49" w:name="_Toc275884113"/>
      <w:bookmarkStart w:id="50" w:name="_Toc275954469"/>
      <w:bookmarkStart w:id="51" w:name="_Toc277848998"/>
      <w:bookmarkStart w:id="52" w:name="_Toc300747704"/>
    </w:p>
    <w:p w14:paraId="1B2AD58D" w14:textId="77777777" w:rsidR="00FA16C4" w:rsidRPr="00BD44C5" w:rsidRDefault="006B0F43" w:rsidP="00A66215">
      <w:pPr>
        <w:pStyle w:val="NoSpacing"/>
        <w:jc w:val="both"/>
        <w:rPr>
          <w:rFonts w:ascii="Arial" w:hAnsi="Arial" w:cs="Arial"/>
          <w:b/>
          <w:bCs/>
        </w:rPr>
      </w:pPr>
      <w:r w:rsidRPr="00BD44C5">
        <w:rPr>
          <w:rFonts w:ascii="Arial" w:hAnsi="Arial" w:cs="Arial"/>
          <w:b/>
          <w:bCs/>
        </w:rPr>
        <w:t>11.</w:t>
      </w:r>
      <w:r w:rsidR="00FA16C4" w:rsidRPr="00BD44C5">
        <w:rPr>
          <w:rFonts w:ascii="Arial" w:hAnsi="Arial" w:cs="Arial"/>
          <w:b/>
          <w:bCs/>
        </w:rPr>
        <w:t xml:space="preserve"> </w:t>
      </w:r>
      <w:r w:rsidR="00FA16C4" w:rsidRPr="00BD44C5">
        <w:rPr>
          <w:rFonts w:ascii="Arial" w:hAnsi="Arial" w:cs="Arial"/>
          <w:b/>
          <w:bCs/>
        </w:rPr>
        <w:tab/>
        <w:t>Non-</w:t>
      </w:r>
      <w:r w:rsidR="00A66215" w:rsidRPr="00BD44C5">
        <w:rPr>
          <w:rFonts w:ascii="Arial" w:hAnsi="Arial" w:cs="Arial"/>
          <w:b/>
          <w:bCs/>
        </w:rPr>
        <w:t xml:space="preserve"> E</w:t>
      </w:r>
      <w:r w:rsidR="00FA16C4" w:rsidRPr="00BD44C5">
        <w:rPr>
          <w:rFonts w:ascii="Arial" w:hAnsi="Arial" w:cs="Arial"/>
          <w:b/>
          <w:bCs/>
        </w:rPr>
        <w:t>xclusivity</w:t>
      </w:r>
    </w:p>
    <w:p w14:paraId="554F51CC" w14:textId="77777777" w:rsidR="00FA16C4" w:rsidRPr="00BD44C5" w:rsidRDefault="00FA16C4" w:rsidP="00AD591D">
      <w:pPr>
        <w:pStyle w:val="NoSpacing"/>
        <w:jc w:val="both"/>
        <w:rPr>
          <w:rFonts w:ascii="Arial" w:hAnsi="Arial" w:cs="Arial"/>
        </w:rPr>
      </w:pPr>
    </w:p>
    <w:p w14:paraId="5F01D533" w14:textId="77777777" w:rsidR="00FA16C4" w:rsidRPr="00BD44C5" w:rsidRDefault="00FA16C4" w:rsidP="00AD591D">
      <w:pPr>
        <w:pStyle w:val="NoSpacing"/>
        <w:jc w:val="both"/>
        <w:rPr>
          <w:rFonts w:ascii="Arial" w:hAnsi="Arial" w:cs="Arial"/>
        </w:rPr>
      </w:pPr>
      <w:r w:rsidRPr="00BD44C5">
        <w:rPr>
          <w:rFonts w:ascii="Arial" w:hAnsi="Arial" w:cs="Arial"/>
        </w:rPr>
        <w:t xml:space="preserve">The </w:t>
      </w:r>
      <w:r w:rsidR="00BA4E28" w:rsidRPr="00BD44C5">
        <w:rPr>
          <w:rFonts w:ascii="Arial" w:hAnsi="Arial" w:cs="Arial"/>
        </w:rPr>
        <w:t>FWA</w:t>
      </w:r>
      <w:r w:rsidRPr="00BD44C5">
        <w:rPr>
          <w:rFonts w:ascii="Arial" w:hAnsi="Arial" w:cs="Arial"/>
        </w:rPr>
        <w:t xml:space="preserve"> is not exclusive to Supplier. MIC2 retains the right to contract other parties for part of the work covered by this </w:t>
      </w:r>
      <w:r w:rsidR="00BA4E28" w:rsidRPr="00BD44C5">
        <w:rPr>
          <w:rFonts w:ascii="Arial" w:hAnsi="Arial" w:cs="Arial"/>
        </w:rPr>
        <w:t>FWA</w:t>
      </w:r>
      <w:r w:rsidRPr="00BD44C5">
        <w:rPr>
          <w:rFonts w:ascii="Arial" w:hAnsi="Arial" w:cs="Arial"/>
        </w:rPr>
        <w:t>, under terms and conditions that might differ from the terms and cond</w:t>
      </w:r>
      <w:r w:rsidR="00EE6277" w:rsidRPr="00BD44C5">
        <w:rPr>
          <w:rFonts w:ascii="Arial" w:hAnsi="Arial" w:cs="Arial"/>
        </w:rPr>
        <w:t xml:space="preserve">itions of the present </w:t>
      </w:r>
      <w:r w:rsidR="00BA4E28" w:rsidRPr="00BD44C5">
        <w:rPr>
          <w:rFonts w:ascii="Arial" w:hAnsi="Arial" w:cs="Arial"/>
        </w:rPr>
        <w:t>FWA</w:t>
      </w:r>
      <w:r w:rsidR="00EE6277" w:rsidRPr="00BD44C5">
        <w:rPr>
          <w:rFonts w:ascii="Arial" w:hAnsi="Arial" w:cs="Arial"/>
        </w:rPr>
        <w:t>, and Supplier has acknowledged this right without objection or reservation</w:t>
      </w:r>
      <w:r w:rsidRPr="00BD44C5">
        <w:rPr>
          <w:rFonts w:ascii="Arial" w:hAnsi="Arial" w:cs="Arial"/>
        </w:rPr>
        <w:t>.</w:t>
      </w:r>
    </w:p>
    <w:p w14:paraId="645CFA6A" w14:textId="77777777" w:rsidR="006177BC" w:rsidRPr="00BD44C5" w:rsidRDefault="006177BC" w:rsidP="00AD591D">
      <w:pPr>
        <w:pStyle w:val="NoSpacing"/>
        <w:jc w:val="both"/>
        <w:rPr>
          <w:rFonts w:ascii="Arial" w:hAnsi="Arial" w:cs="Arial"/>
        </w:rPr>
      </w:pPr>
    </w:p>
    <w:p w14:paraId="5DFF9C22" w14:textId="77777777" w:rsidR="00C314AB" w:rsidRPr="00BD44C5" w:rsidRDefault="00EE6277" w:rsidP="00AD591D">
      <w:pPr>
        <w:pStyle w:val="NoSpacing"/>
        <w:jc w:val="both"/>
        <w:rPr>
          <w:rFonts w:ascii="Arial" w:hAnsi="Arial" w:cs="Arial"/>
          <w:b/>
          <w:bCs/>
        </w:rPr>
      </w:pPr>
      <w:r w:rsidRPr="00BD44C5">
        <w:rPr>
          <w:rFonts w:ascii="Arial" w:hAnsi="Arial" w:cs="Arial"/>
          <w:b/>
          <w:bCs/>
        </w:rPr>
        <w:t>12.</w:t>
      </w:r>
      <w:r w:rsidRPr="00BD44C5">
        <w:rPr>
          <w:rFonts w:ascii="Arial" w:hAnsi="Arial" w:cs="Arial"/>
          <w:b/>
          <w:bCs/>
        </w:rPr>
        <w:tab/>
      </w:r>
      <w:r w:rsidR="00C314AB" w:rsidRPr="00BD44C5">
        <w:rPr>
          <w:rFonts w:ascii="Arial" w:hAnsi="Arial" w:cs="Arial"/>
          <w:b/>
          <w:bCs/>
        </w:rPr>
        <w:t>Confidentiality</w:t>
      </w:r>
      <w:bookmarkEnd w:id="49"/>
      <w:bookmarkEnd w:id="50"/>
      <w:bookmarkEnd w:id="51"/>
      <w:bookmarkEnd w:id="52"/>
    </w:p>
    <w:p w14:paraId="3215A636" w14:textId="77777777" w:rsidR="00C314AB" w:rsidRPr="00BD44C5" w:rsidRDefault="00C314AB" w:rsidP="00AD591D">
      <w:pPr>
        <w:pStyle w:val="NoSpacing"/>
        <w:jc w:val="both"/>
        <w:rPr>
          <w:rFonts w:ascii="Arial" w:hAnsi="Arial" w:cs="Arial"/>
          <w:color w:val="000000"/>
        </w:rPr>
      </w:pPr>
    </w:p>
    <w:p w14:paraId="039621A4" w14:textId="503F69D1" w:rsidR="00C314AB" w:rsidRPr="00BD44C5" w:rsidRDefault="00C314AB" w:rsidP="00E639B3">
      <w:pPr>
        <w:pStyle w:val="NoSpacing"/>
        <w:jc w:val="both"/>
        <w:rPr>
          <w:rFonts w:ascii="Arial" w:hAnsi="Arial" w:cs="Arial"/>
          <w:color w:val="000000"/>
        </w:rPr>
      </w:pPr>
      <w:r w:rsidRPr="00BD44C5">
        <w:rPr>
          <w:rFonts w:ascii="Arial" w:hAnsi="Arial" w:cs="Arial"/>
          <w:color w:val="000000"/>
        </w:rPr>
        <w:t>1</w:t>
      </w:r>
      <w:r w:rsidR="00EE6277" w:rsidRPr="00BD44C5">
        <w:rPr>
          <w:rFonts w:ascii="Arial" w:hAnsi="Arial" w:cs="Arial"/>
          <w:color w:val="000000"/>
        </w:rPr>
        <w:t>2</w:t>
      </w:r>
      <w:r w:rsidRPr="00BD44C5">
        <w:rPr>
          <w:rFonts w:ascii="Arial" w:hAnsi="Arial" w:cs="Arial"/>
          <w:color w:val="000000"/>
        </w:rPr>
        <w:t>.1.</w:t>
      </w:r>
      <w:r w:rsidRPr="00BD44C5">
        <w:rPr>
          <w:rFonts w:ascii="Arial" w:hAnsi="Arial" w:cs="Arial"/>
          <w:color w:val="000000"/>
        </w:rPr>
        <w:tab/>
        <w:t xml:space="preserve">Supplier shall keep in strict confidence and shall use all reasonable endeavors to bind all of its executives, employees, agents and personnel to keep in strict confidence all the information received, or which it obtains or to which it has access directly or indirectly from MIC2 in connection with </w:t>
      </w:r>
      <w:r w:rsidR="00970306" w:rsidRPr="00BD44C5">
        <w:rPr>
          <w:rFonts w:ascii="Arial" w:hAnsi="Arial" w:cs="Arial"/>
          <w:lang w:eastAsia="ko-KR"/>
        </w:rPr>
        <w:t xml:space="preserve">the </w:t>
      </w:r>
      <w:r w:rsidR="00BA4E28" w:rsidRPr="00BD44C5">
        <w:rPr>
          <w:rFonts w:ascii="Arial" w:hAnsi="Arial" w:cs="Arial"/>
          <w:lang w:eastAsia="ko-KR"/>
        </w:rPr>
        <w:t>FWA</w:t>
      </w:r>
      <w:r w:rsidR="00970306" w:rsidRPr="00BD44C5">
        <w:rPr>
          <w:rFonts w:ascii="Arial" w:hAnsi="Arial" w:cs="Arial"/>
          <w:lang w:eastAsia="ko-KR"/>
        </w:rPr>
        <w:t xml:space="preserve"> </w:t>
      </w:r>
      <w:r w:rsidRPr="00BD44C5">
        <w:rPr>
          <w:rFonts w:ascii="Arial" w:hAnsi="Arial" w:cs="Arial"/>
          <w:color w:val="000000"/>
        </w:rPr>
        <w:t xml:space="preserve">and shall not in any time disclose such information to any third party or make use of any such information for any purpose other than as required to execute the object of </w:t>
      </w:r>
      <w:r w:rsidR="00970306" w:rsidRPr="00BD44C5">
        <w:rPr>
          <w:rFonts w:ascii="Arial" w:hAnsi="Arial" w:cs="Arial"/>
          <w:lang w:eastAsia="ko-KR"/>
        </w:rPr>
        <w:t xml:space="preserve">the </w:t>
      </w:r>
      <w:r w:rsidR="00BA4E28" w:rsidRPr="00BD44C5">
        <w:rPr>
          <w:rFonts w:ascii="Arial" w:hAnsi="Arial" w:cs="Arial"/>
          <w:lang w:eastAsia="ko-KR"/>
        </w:rPr>
        <w:t>FWA</w:t>
      </w:r>
      <w:r w:rsidRPr="00BD44C5">
        <w:rPr>
          <w:rFonts w:ascii="Arial" w:hAnsi="Arial" w:cs="Arial"/>
          <w:color w:val="000000"/>
        </w:rPr>
        <w:t>.</w:t>
      </w:r>
      <w:r w:rsidR="009228E5">
        <w:rPr>
          <w:rFonts w:ascii="Arial" w:hAnsi="Arial" w:cs="Arial"/>
          <w:color w:val="000000"/>
        </w:rPr>
        <w:t>.</w:t>
      </w:r>
    </w:p>
    <w:p w14:paraId="319530A6" w14:textId="77777777" w:rsidR="00C314AB" w:rsidRPr="00BD44C5" w:rsidRDefault="00C314AB" w:rsidP="00AD591D">
      <w:pPr>
        <w:pStyle w:val="NoSpacing"/>
        <w:jc w:val="both"/>
        <w:rPr>
          <w:rFonts w:ascii="Arial" w:hAnsi="Arial" w:cs="Arial"/>
          <w:color w:val="000000"/>
        </w:rPr>
      </w:pPr>
    </w:p>
    <w:p w14:paraId="43782041" w14:textId="77777777" w:rsidR="00272037" w:rsidRPr="00BD44C5" w:rsidRDefault="00272037" w:rsidP="0040768B">
      <w:pPr>
        <w:pStyle w:val="NoSpacing"/>
        <w:jc w:val="both"/>
        <w:rPr>
          <w:rFonts w:ascii="Arial" w:hAnsi="Arial" w:cs="Arial"/>
          <w:color w:val="000000" w:themeColor="text1"/>
        </w:rPr>
      </w:pPr>
      <w:r w:rsidRPr="00BD44C5">
        <w:rPr>
          <w:rFonts w:ascii="Arial" w:hAnsi="Arial" w:cs="Arial"/>
          <w:color w:val="000000" w:themeColor="text1"/>
        </w:rPr>
        <w:t xml:space="preserve">Supplier is aware that MIC2 is entitled to disclose any information </w:t>
      </w:r>
      <w:r w:rsidR="0040768B">
        <w:rPr>
          <w:rFonts w:ascii="Arial" w:hAnsi="Arial" w:cs="Arial"/>
          <w:color w:val="000000" w:themeColor="text1"/>
        </w:rPr>
        <w:t xml:space="preserve">and/or </w:t>
      </w:r>
      <w:r w:rsidRPr="00BD44C5">
        <w:rPr>
          <w:rFonts w:ascii="Arial" w:hAnsi="Arial" w:cs="Arial"/>
          <w:color w:val="000000" w:themeColor="text1"/>
        </w:rPr>
        <w:t>document relating to this FWA to the Republic of Lebanon represented by the Ministry of telecommunications, without obtaining Supplier’s prior approval.</w:t>
      </w:r>
    </w:p>
    <w:p w14:paraId="727A302E" w14:textId="77777777" w:rsidR="00272037" w:rsidRPr="00BD44C5" w:rsidRDefault="00272037" w:rsidP="00AD591D">
      <w:pPr>
        <w:pStyle w:val="NoSpacing"/>
        <w:jc w:val="both"/>
        <w:rPr>
          <w:rFonts w:ascii="Arial" w:hAnsi="Arial" w:cs="Arial"/>
          <w:color w:val="000000"/>
        </w:rPr>
      </w:pPr>
    </w:p>
    <w:p w14:paraId="54975B5B" w14:textId="77777777" w:rsidR="00C314AB" w:rsidRPr="00BD44C5" w:rsidRDefault="00C314AB" w:rsidP="00AD591D">
      <w:pPr>
        <w:pStyle w:val="NoSpacing"/>
        <w:jc w:val="both"/>
        <w:rPr>
          <w:rFonts w:ascii="Arial" w:hAnsi="Arial" w:cs="Arial"/>
          <w:color w:val="000000"/>
        </w:rPr>
      </w:pPr>
      <w:r w:rsidRPr="00BD44C5">
        <w:rPr>
          <w:rFonts w:ascii="Arial" w:hAnsi="Arial" w:cs="Arial"/>
          <w:color w:val="000000"/>
        </w:rPr>
        <w:t>1</w:t>
      </w:r>
      <w:r w:rsidR="00EE6277" w:rsidRPr="00BD44C5">
        <w:rPr>
          <w:rFonts w:ascii="Arial" w:hAnsi="Arial" w:cs="Arial"/>
          <w:color w:val="000000"/>
        </w:rPr>
        <w:t>2</w:t>
      </w:r>
      <w:r w:rsidRPr="00BD44C5">
        <w:rPr>
          <w:rFonts w:ascii="Arial" w:hAnsi="Arial" w:cs="Arial"/>
          <w:color w:val="000000"/>
        </w:rPr>
        <w:t xml:space="preserve">.2. </w:t>
      </w:r>
      <w:r w:rsidRPr="00BD44C5">
        <w:rPr>
          <w:rFonts w:ascii="Arial" w:hAnsi="Arial" w:cs="Arial"/>
          <w:color w:val="000000"/>
        </w:rPr>
        <w:tab/>
        <w:t xml:space="preserve">The confidentiality provisions contained in this Article shall survive the termination or expiration of </w:t>
      </w:r>
      <w:r w:rsidR="00CD13B7" w:rsidRPr="00BD44C5">
        <w:rPr>
          <w:rFonts w:ascii="Arial" w:hAnsi="Arial" w:cs="Arial"/>
        </w:rPr>
        <w:t xml:space="preserve">the </w:t>
      </w:r>
      <w:r w:rsidR="00BA4E28" w:rsidRPr="00BD44C5">
        <w:rPr>
          <w:rFonts w:ascii="Arial" w:hAnsi="Arial" w:cs="Arial"/>
        </w:rPr>
        <w:t>FWA</w:t>
      </w:r>
      <w:r w:rsidRPr="00BD44C5">
        <w:rPr>
          <w:rFonts w:ascii="Arial" w:hAnsi="Arial" w:cs="Arial"/>
          <w:color w:val="000000"/>
        </w:rPr>
        <w:t>.</w:t>
      </w:r>
    </w:p>
    <w:p w14:paraId="4D989BA2" w14:textId="77777777" w:rsidR="00970306" w:rsidRPr="00BD44C5" w:rsidRDefault="00970306" w:rsidP="00AD591D">
      <w:pPr>
        <w:pStyle w:val="NoSpacing"/>
        <w:jc w:val="both"/>
        <w:rPr>
          <w:rFonts w:ascii="Arial" w:hAnsi="Arial" w:cs="Arial"/>
          <w:color w:val="000000"/>
        </w:rPr>
      </w:pPr>
    </w:p>
    <w:p w14:paraId="72976D11" w14:textId="77777777" w:rsidR="00C314AB" w:rsidRPr="00BD44C5" w:rsidRDefault="006B0F43" w:rsidP="00AD591D">
      <w:pPr>
        <w:pStyle w:val="NoSpacing"/>
        <w:jc w:val="both"/>
        <w:rPr>
          <w:rFonts w:ascii="Arial" w:hAnsi="Arial" w:cs="Arial"/>
          <w:b/>
          <w:bCs/>
        </w:rPr>
      </w:pPr>
      <w:bookmarkStart w:id="53" w:name="_Toc275954470"/>
      <w:bookmarkStart w:id="54" w:name="_Toc277848999"/>
      <w:bookmarkStart w:id="55" w:name="_Toc300747705"/>
      <w:r w:rsidRPr="00BD44C5">
        <w:rPr>
          <w:rFonts w:ascii="Arial" w:hAnsi="Arial" w:cs="Arial"/>
          <w:b/>
          <w:bCs/>
        </w:rPr>
        <w:t>1</w:t>
      </w:r>
      <w:r w:rsidR="00EE6277" w:rsidRPr="00BD44C5">
        <w:rPr>
          <w:rFonts w:ascii="Arial" w:hAnsi="Arial" w:cs="Arial"/>
          <w:b/>
          <w:bCs/>
        </w:rPr>
        <w:t>3</w:t>
      </w:r>
      <w:r w:rsidRPr="00BD44C5">
        <w:rPr>
          <w:rFonts w:ascii="Arial" w:hAnsi="Arial" w:cs="Arial"/>
          <w:b/>
          <w:bCs/>
        </w:rPr>
        <w:t>.</w:t>
      </w:r>
      <w:r w:rsidR="00C314AB" w:rsidRPr="00BD44C5">
        <w:rPr>
          <w:rFonts w:ascii="Arial" w:hAnsi="Arial" w:cs="Arial"/>
          <w:b/>
          <w:bCs/>
        </w:rPr>
        <w:tab/>
        <w:t>Assignment</w:t>
      </w:r>
      <w:bookmarkEnd w:id="53"/>
      <w:bookmarkEnd w:id="54"/>
      <w:bookmarkEnd w:id="55"/>
    </w:p>
    <w:p w14:paraId="36400F80" w14:textId="77777777" w:rsidR="00C314AB" w:rsidRPr="00BD44C5" w:rsidRDefault="00C314AB" w:rsidP="00AD591D">
      <w:pPr>
        <w:pStyle w:val="NoSpacing"/>
        <w:jc w:val="both"/>
        <w:rPr>
          <w:rFonts w:ascii="Arial" w:hAnsi="Arial" w:cs="Arial"/>
          <w:color w:val="000000"/>
          <w:lang w:eastAsia="ko-KR"/>
        </w:rPr>
      </w:pPr>
      <w:bookmarkStart w:id="56" w:name="_Toc272224288"/>
      <w:bookmarkStart w:id="57" w:name="_Toc272364896"/>
      <w:bookmarkStart w:id="58" w:name="_Toc176838368"/>
      <w:bookmarkStart w:id="59" w:name="_Toc300745614"/>
      <w:bookmarkStart w:id="60" w:name="_Toc300745974"/>
      <w:bookmarkStart w:id="61" w:name="_Toc300746494"/>
      <w:bookmarkStart w:id="62" w:name="_Toc300747706"/>
    </w:p>
    <w:p w14:paraId="529F71BF" w14:textId="2BCB5051" w:rsidR="00C314AB" w:rsidRPr="00BD44C5" w:rsidRDefault="00C314AB" w:rsidP="00E639B3">
      <w:pPr>
        <w:pStyle w:val="NoSpacing"/>
        <w:jc w:val="both"/>
        <w:rPr>
          <w:rFonts w:ascii="Arial" w:hAnsi="Arial" w:cs="Arial"/>
          <w:color w:val="000000"/>
          <w:lang w:eastAsia="ko-KR"/>
        </w:rPr>
      </w:pPr>
      <w:r w:rsidRPr="00BD44C5">
        <w:rPr>
          <w:rFonts w:ascii="Arial" w:hAnsi="Arial" w:cs="Arial"/>
          <w:color w:val="000000"/>
          <w:lang w:eastAsia="ko-KR"/>
        </w:rPr>
        <w:t xml:space="preserve">Supplier shall not assign </w:t>
      </w:r>
      <w:r w:rsidR="00970306" w:rsidRPr="00BD44C5">
        <w:rPr>
          <w:rFonts w:ascii="Arial" w:hAnsi="Arial" w:cs="Arial"/>
          <w:lang w:eastAsia="ko-KR"/>
        </w:rPr>
        <w:t xml:space="preserve">the </w:t>
      </w:r>
      <w:r w:rsidR="00BA4E28" w:rsidRPr="00BD44C5">
        <w:rPr>
          <w:rFonts w:ascii="Arial" w:hAnsi="Arial" w:cs="Arial"/>
          <w:lang w:eastAsia="ko-KR"/>
        </w:rPr>
        <w:t>FWA</w:t>
      </w:r>
      <w:r w:rsidRPr="00BD44C5">
        <w:rPr>
          <w:rFonts w:ascii="Arial" w:hAnsi="Arial" w:cs="Arial"/>
          <w:color w:val="000000"/>
          <w:lang w:eastAsia="ko-KR"/>
        </w:rPr>
        <w:t xml:space="preserve">, totally or partially, or any right or obligation hereunder </w:t>
      </w:r>
      <w:r w:rsidR="002F160E" w:rsidRPr="00BD44C5">
        <w:rPr>
          <w:rFonts w:ascii="Arial" w:hAnsi="Arial" w:cs="Arial"/>
        </w:rPr>
        <w:t>without the prior written consent of MIC2</w:t>
      </w:r>
      <w:r w:rsidR="009228E5">
        <w:rPr>
          <w:rFonts w:ascii="Arial" w:hAnsi="Arial" w:cs="Arial"/>
        </w:rPr>
        <w:t xml:space="preserve"> and</w:t>
      </w:r>
      <w:r w:rsidR="00E639B3">
        <w:rPr>
          <w:rFonts w:ascii="Arial" w:hAnsi="Arial" w:cs="Arial"/>
        </w:rPr>
        <w:t xml:space="preserve"> if so, </w:t>
      </w:r>
      <w:r w:rsidR="009228E5">
        <w:rPr>
          <w:rFonts w:ascii="Arial" w:hAnsi="Arial" w:cs="Arial"/>
        </w:rPr>
        <w:t>it should not exceed the limit defined in article 30 of PPL 244</w:t>
      </w:r>
      <w:r w:rsidR="002F160E" w:rsidRPr="00BD44C5">
        <w:rPr>
          <w:rFonts w:ascii="Arial" w:hAnsi="Arial" w:cs="Arial"/>
        </w:rPr>
        <w:t xml:space="preserve">. </w:t>
      </w:r>
      <w:r w:rsidRPr="00BD44C5">
        <w:rPr>
          <w:rFonts w:ascii="Arial" w:hAnsi="Arial" w:cs="Arial"/>
          <w:color w:val="000000"/>
          <w:lang w:eastAsia="ko-KR"/>
        </w:rPr>
        <w:t>However</w:t>
      </w:r>
      <w:r w:rsidR="002F160E" w:rsidRPr="00BD44C5">
        <w:rPr>
          <w:rFonts w:ascii="Arial" w:hAnsi="Arial" w:cs="Arial"/>
          <w:color w:val="000000"/>
          <w:lang w:eastAsia="ko-KR"/>
        </w:rPr>
        <w:t>,</w:t>
      </w:r>
      <w:r w:rsidRPr="00BD44C5">
        <w:rPr>
          <w:rFonts w:ascii="Arial" w:hAnsi="Arial" w:cs="Arial"/>
          <w:color w:val="000000"/>
          <w:lang w:eastAsia="ko-KR"/>
        </w:rPr>
        <w:t xml:space="preserve"> MIC2 shall have the right to assign, transfer or purport all of its rights and obligations under </w:t>
      </w:r>
      <w:r w:rsidR="00970306" w:rsidRPr="00BD44C5">
        <w:rPr>
          <w:rFonts w:ascii="Arial" w:hAnsi="Arial" w:cs="Arial"/>
          <w:lang w:eastAsia="ko-KR"/>
        </w:rPr>
        <w:t xml:space="preserve">the </w:t>
      </w:r>
      <w:r w:rsidR="00BA4E28" w:rsidRPr="00BD44C5">
        <w:rPr>
          <w:rFonts w:ascii="Arial" w:hAnsi="Arial" w:cs="Arial"/>
          <w:lang w:eastAsia="ko-KR"/>
        </w:rPr>
        <w:t>FWA</w:t>
      </w:r>
      <w:r w:rsidR="00970306" w:rsidRPr="00BD44C5">
        <w:rPr>
          <w:rFonts w:ascii="Arial" w:hAnsi="Arial" w:cs="Arial"/>
          <w:lang w:eastAsia="ko-KR"/>
        </w:rPr>
        <w:t xml:space="preserve"> </w:t>
      </w:r>
      <w:r w:rsidRPr="00BD44C5">
        <w:rPr>
          <w:rFonts w:ascii="Arial" w:hAnsi="Arial" w:cs="Arial"/>
          <w:color w:val="000000"/>
          <w:lang w:eastAsia="ko-KR"/>
        </w:rPr>
        <w:t xml:space="preserve">to the Republic of Lebanon or any of its designee, </w:t>
      </w:r>
      <w:r w:rsidR="00537FB6" w:rsidRPr="00BD44C5">
        <w:rPr>
          <w:rFonts w:ascii="Arial" w:hAnsi="Arial" w:cs="Arial"/>
          <w:color w:val="000000"/>
          <w:lang w:eastAsia="ko-KR"/>
        </w:rPr>
        <w:t xml:space="preserve">without </w:t>
      </w:r>
      <w:r w:rsidRPr="00BD44C5">
        <w:rPr>
          <w:rFonts w:ascii="Arial" w:hAnsi="Arial" w:cs="Arial"/>
          <w:color w:val="000000"/>
          <w:lang w:eastAsia="ko-KR"/>
        </w:rPr>
        <w:t xml:space="preserve">having </w:t>
      </w:r>
      <w:r w:rsidR="00537FB6" w:rsidRPr="00BD44C5">
        <w:rPr>
          <w:rFonts w:ascii="Arial" w:hAnsi="Arial" w:cs="Arial"/>
          <w:color w:val="000000"/>
          <w:lang w:eastAsia="ko-KR"/>
        </w:rPr>
        <w:t xml:space="preserve">to refer to </w:t>
      </w:r>
      <w:r w:rsidRPr="00BD44C5">
        <w:rPr>
          <w:rFonts w:ascii="Arial" w:hAnsi="Arial" w:cs="Arial"/>
          <w:color w:val="000000"/>
          <w:lang w:eastAsia="ko-KR"/>
        </w:rPr>
        <w:t xml:space="preserve">Supplier </w:t>
      </w:r>
      <w:r w:rsidR="00537FB6" w:rsidRPr="00BD44C5">
        <w:rPr>
          <w:rFonts w:ascii="Arial" w:hAnsi="Arial" w:cs="Arial"/>
          <w:color w:val="000000"/>
          <w:lang w:eastAsia="ko-KR"/>
        </w:rPr>
        <w:t>or t</w:t>
      </w:r>
      <w:r w:rsidRPr="00BD44C5">
        <w:rPr>
          <w:rFonts w:ascii="Arial" w:hAnsi="Arial" w:cs="Arial"/>
          <w:color w:val="000000"/>
          <w:lang w:eastAsia="ko-KR"/>
        </w:rPr>
        <w:t xml:space="preserve">o obtain its consent prior to such assignment. </w:t>
      </w:r>
      <w:r w:rsidR="00970306" w:rsidRPr="00BD44C5">
        <w:rPr>
          <w:rFonts w:ascii="Arial" w:hAnsi="Arial" w:cs="Arial"/>
          <w:color w:val="000000"/>
          <w:lang w:eastAsia="ko-KR"/>
        </w:rPr>
        <w:t xml:space="preserve">The assignee of the </w:t>
      </w:r>
      <w:r w:rsidR="00BA4E28" w:rsidRPr="00BD44C5">
        <w:rPr>
          <w:rFonts w:ascii="Arial" w:hAnsi="Arial" w:cs="Arial"/>
        </w:rPr>
        <w:t>FWA</w:t>
      </w:r>
      <w:r w:rsidR="00CD13B7" w:rsidRPr="00BD44C5">
        <w:rPr>
          <w:rFonts w:ascii="Arial" w:hAnsi="Arial" w:cs="Arial"/>
          <w:color w:val="000000"/>
          <w:lang w:eastAsia="ko-KR"/>
        </w:rPr>
        <w:t xml:space="preserve"> </w:t>
      </w:r>
      <w:r w:rsidR="00970306" w:rsidRPr="00BD44C5">
        <w:rPr>
          <w:rFonts w:ascii="Arial" w:hAnsi="Arial" w:cs="Arial"/>
          <w:color w:val="000000"/>
          <w:lang w:eastAsia="ko-KR"/>
        </w:rPr>
        <w:t>shall also have the right of assignment provided for under this Article.</w:t>
      </w:r>
    </w:p>
    <w:p w14:paraId="49DB9AD5" w14:textId="59926B3F" w:rsidR="00AD591D" w:rsidRDefault="00AD591D" w:rsidP="00AD591D">
      <w:pPr>
        <w:pStyle w:val="NoSpacing"/>
        <w:jc w:val="both"/>
        <w:rPr>
          <w:rFonts w:ascii="Arial" w:hAnsi="Arial" w:cs="Arial"/>
        </w:rPr>
      </w:pPr>
      <w:bookmarkStart w:id="63" w:name="_Toc275884115"/>
      <w:bookmarkStart w:id="64" w:name="_Toc275954472"/>
      <w:bookmarkStart w:id="65" w:name="_Toc277849001"/>
      <w:bookmarkStart w:id="66" w:name="_Toc300747707"/>
      <w:bookmarkEnd w:id="56"/>
      <w:bookmarkEnd w:id="57"/>
      <w:bookmarkEnd w:id="58"/>
      <w:bookmarkEnd w:id="59"/>
      <w:bookmarkEnd w:id="60"/>
      <w:bookmarkEnd w:id="61"/>
      <w:bookmarkEnd w:id="62"/>
    </w:p>
    <w:p w14:paraId="6129296D" w14:textId="5337EB56" w:rsidR="00E639B3" w:rsidRDefault="00E639B3" w:rsidP="00AD591D">
      <w:pPr>
        <w:pStyle w:val="NoSpacing"/>
        <w:jc w:val="both"/>
        <w:rPr>
          <w:ins w:id="67" w:author="Maher Khatib" w:date="2023-07-14T14:11:00Z"/>
          <w:rFonts w:ascii="Arial" w:hAnsi="Arial" w:cs="Arial"/>
        </w:rPr>
      </w:pPr>
    </w:p>
    <w:p w14:paraId="234C1C67" w14:textId="2E566CE7" w:rsidR="002320FC" w:rsidRDefault="002320FC" w:rsidP="00AD591D">
      <w:pPr>
        <w:pStyle w:val="NoSpacing"/>
        <w:jc w:val="both"/>
        <w:rPr>
          <w:ins w:id="68" w:author="Maher Khatib" w:date="2023-07-14T14:11:00Z"/>
          <w:rFonts w:ascii="Arial" w:hAnsi="Arial" w:cs="Arial"/>
        </w:rPr>
      </w:pPr>
    </w:p>
    <w:p w14:paraId="449C9496" w14:textId="089CAF4A" w:rsidR="002320FC" w:rsidRDefault="002320FC" w:rsidP="00AD591D">
      <w:pPr>
        <w:pStyle w:val="NoSpacing"/>
        <w:jc w:val="both"/>
        <w:rPr>
          <w:ins w:id="69" w:author="Maher Khatib" w:date="2023-07-14T14:11:00Z"/>
          <w:rFonts w:ascii="Arial" w:hAnsi="Arial" w:cs="Arial"/>
        </w:rPr>
      </w:pPr>
    </w:p>
    <w:p w14:paraId="7DFD5B8F" w14:textId="2305B9CA" w:rsidR="002320FC" w:rsidRDefault="002320FC" w:rsidP="00AD591D">
      <w:pPr>
        <w:pStyle w:val="NoSpacing"/>
        <w:jc w:val="both"/>
        <w:rPr>
          <w:ins w:id="70" w:author="Maher Khatib" w:date="2023-07-14T14:11:00Z"/>
          <w:rFonts w:ascii="Arial" w:hAnsi="Arial" w:cs="Arial"/>
        </w:rPr>
      </w:pPr>
    </w:p>
    <w:p w14:paraId="2DB54CE1" w14:textId="01F14E16" w:rsidR="002320FC" w:rsidRDefault="002320FC" w:rsidP="00AD591D">
      <w:pPr>
        <w:pStyle w:val="NoSpacing"/>
        <w:jc w:val="both"/>
        <w:rPr>
          <w:ins w:id="71" w:author="Maher Khatib" w:date="2023-07-14T14:11:00Z"/>
          <w:rFonts w:ascii="Arial" w:hAnsi="Arial" w:cs="Arial"/>
        </w:rPr>
      </w:pPr>
    </w:p>
    <w:p w14:paraId="214D644E" w14:textId="77777777" w:rsidR="002320FC" w:rsidRDefault="002320FC" w:rsidP="00AD591D">
      <w:pPr>
        <w:pStyle w:val="NoSpacing"/>
        <w:jc w:val="both"/>
        <w:rPr>
          <w:rFonts w:ascii="Arial" w:hAnsi="Arial" w:cs="Arial"/>
        </w:rPr>
      </w:pPr>
    </w:p>
    <w:p w14:paraId="6637CE51" w14:textId="77777777" w:rsidR="00E639B3" w:rsidRDefault="00E639B3" w:rsidP="00AD591D">
      <w:pPr>
        <w:pStyle w:val="NoSpacing"/>
        <w:jc w:val="both"/>
        <w:rPr>
          <w:rFonts w:ascii="Arial" w:hAnsi="Arial" w:cs="Arial"/>
        </w:rPr>
      </w:pPr>
    </w:p>
    <w:p w14:paraId="6142FD66" w14:textId="77777777" w:rsidR="00FF7459" w:rsidRPr="00BD44C5" w:rsidRDefault="00FF7459" w:rsidP="00AD591D">
      <w:pPr>
        <w:pStyle w:val="NoSpacing"/>
        <w:jc w:val="both"/>
        <w:rPr>
          <w:rFonts w:ascii="Arial" w:hAnsi="Arial" w:cs="Arial"/>
        </w:rPr>
      </w:pPr>
    </w:p>
    <w:p w14:paraId="08CFAD2E" w14:textId="77777777" w:rsidR="00C314AB" w:rsidRPr="00BD44C5" w:rsidRDefault="006B0F43" w:rsidP="002F160E">
      <w:pPr>
        <w:pStyle w:val="NoSpacing"/>
        <w:jc w:val="both"/>
        <w:rPr>
          <w:rFonts w:ascii="Arial" w:hAnsi="Arial" w:cs="Arial"/>
          <w:b/>
          <w:bCs/>
        </w:rPr>
      </w:pPr>
      <w:r w:rsidRPr="00BD44C5">
        <w:rPr>
          <w:rFonts w:ascii="Arial" w:hAnsi="Arial" w:cs="Arial"/>
          <w:b/>
          <w:bCs/>
        </w:rPr>
        <w:t>1</w:t>
      </w:r>
      <w:r w:rsidR="00EE6277" w:rsidRPr="00BD44C5">
        <w:rPr>
          <w:rFonts w:ascii="Arial" w:hAnsi="Arial" w:cs="Arial"/>
          <w:b/>
          <w:bCs/>
        </w:rPr>
        <w:t>4</w:t>
      </w:r>
      <w:r w:rsidRPr="00BD44C5">
        <w:rPr>
          <w:rFonts w:ascii="Arial" w:hAnsi="Arial" w:cs="Arial"/>
          <w:b/>
          <w:bCs/>
        </w:rPr>
        <w:t>.</w:t>
      </w:r>
      <w:r w:rsidR="00C314AB" w:rsidRPr="00BD44C5">
        <w:rPr>
          <w:rFonts w:ascii="Arial" w:hAnsi="Arial" w:cs="Arial"/>
          <w:b/>
          <w:bCs/>
        </w:rPr>
        <w:tab/>
        <w:t>Applicable Law and</w:t>
      </w:r>
      <w:bookmarkEnd w:id="63"/>
      <w:bookmarkEnd w:id="64"/>
      <w:r w:rsidR="00C314AB" w:rsidRPr="00BD44C5">
        <w:rPr>
          <w:rFonts w:ascii="Arial" w:hAnsi="Arial" w:cs="Arial"/>
          <w:b/>
          <w:bCs/>
        </w:rPr>
        <w:t xml:space="preserve"> </w:t>
      </w:r>
      <w:r w:rsidR="002F160E" w:rsidRPr="00BD44C5">
        <w:rPr>
          <w:rFonts w:ascii="Arial" w:hAnsi="Arial" w:cs="Arial"/>
          <w:b/>
          <w:bCs/>
        </w:rPr>
        <w:t>D</w:t>
      </w:r>
      <w:r w:rsidR="00C314AB" w:rsidRPr="00BD44C5">
        <w:rPr>
          <w:rFonts w:ascii="Arial" w:hAnsi="Arial" w:cs="Arial"/>
          <w:b/>
          <w:bCs/>
        </w:rPr>
        <w:t xml:space="preserve">ispute </w:t>
      </w:r>
      <w:r w:rsidR="002F160E" w:rsidRPr="00BD44C5">
        <w:rPr>
          <w:rFonts w:ascii="Arial" w:hAnsi="Arial" w:cs="Arial"/>
          <w:b/>
          <w:bCs/>
        </w:rPr>
        <w:t>R</w:t>
      </w:r>
      <w:r w:rsidR="00C314AB" w:rsidRPr="00BD44C5">
        <w:rPr>
          <w:rFonts w:ascii="Arial" w:hAnsi="Arial" w:cs="Arial"/>
          <w:b/>
          <w:bCs/>
        </w:rPr>
        <w:t>esolution</w:t>
      </w:r>
      <w:bookmarkEnd w:id="65"/>
      <w:bookmarkEnd w:id="66"/>
    </w:p>
    <w:p w14:paraId="22338259" w14:textId="77777777" w:rsidR="00C314AB" w:rsidRPr="00BD44C5" w:rsidRDefault="00C314AB" w:rsidP="00AD591D">
      <w:pPr>
        <w:pStyle w:val="NoSpacing"/>
        <w:jc w:val="both"/>
        <w:rPr>
          <w:rFonts w:ascii="Arial" w:hAnsi="Arial" w:cs="Arial"/>
        </w:rPr>
      </w:pPr>
    </w:p>
    <w:p w14:paraId="2D1C527F" w14:textId="77777777" w:rsidR="00C314AB" w:rsidRPr="00BD44C5" w:rsidRDefault="00C314AB" w:rsidP="00AD591D">
      <w:pPr>
        <w:pStyle w:val="NoSpacing"/>
        <w:jc w:val="both"/>
        <w:rPr>
          <w:rFonts w:ascii="Arial" w:hAnsi="Arial" w:cs="Arial"/>
        </w:rPr>
      </w:pPr>
      <w:r w:rsidRPr="00BD44C5">
        <w:rPr>
          <w:rFonts w:ascii="Arial" w:hAnsi="Arial" w:cs="Arial"/>
        </w:rPr>
        <w:t>1</w:t>
      </w:r>
      <w:r w:rsidR="00EE6277" w:rsidRPr="00BD44C5">
        <w:rPr>
          <w:rFonts w:ascii="Arial" w:hAnsi="Arial" w:cs="Arial"/>
        </w:rPr>
        <w:t>4</w:t>
      </w:r>
      <w:r w:rsidRPr="00BD44C5">
        <w:rPr>
          <w:rFonts w:ascii="Arial" w:hAnsi="Arial" w:cs="Arial"/>
        </w:rPr>
        <w:t>.1.</w:t>
      </w:r>
      <w:r w:rsidRPr="00BD44C5">
        <w:rPr>
          <w:rFonts w:ascii="Arial" w:hAnsi="Arial" w:cs="Arial"/>
        </w:rPr>
        <w:tab/>
        <w:t>Both Parties agree that the Lebanese Laws shall apply to any litigation arising out of the application or interpretation of th</w:t>
      </w:r>
      <w:r w:rsidR="00CD13B7" w:rsidRPr="00BD44C5">
        <w:rPr>
          <w:rFonts w:ascii="Arial" w:hAnsi="Arial" w:cs="Arial"/>
        </w:rPr>
        <w:t>e</w:t>
      </w:r>
      <w:r w:rsidRPr="00BD44C5">
        <w:rPr>
          <w:rFonts w:ascii="Arial" w:hAnsi="Arial" w:cs="Arial"/>
        </w:rPr>
        <w:t xml:space="preserve"> </w:t>
      </w:r>
      <w:r w:rsidR="00BA4E28" w:rsidRPr="00BD44C5">
        <w:rPr>
          <w:rFonts w:ascii="Arial" w:hAnsi="Arial" w:cs="Arial"/>
        </w:rPr>
        <w:t>FWA</w:t>
      </w:r>
      <w:r w:rsidRPr="00BD44C5">
        <w:rPr>
          <w:rFonts w:ascii="Arial" w:hAnsi="Arial" w:cs="Arial"/>
        </w:rPr>
        <w:t xml:space="preserve">. </w:t>
      </w:r>
    </w:p>
    <w:p w14:paraId="32959486" w14:textId="77777777" w:rsidR="00C314AB" w:rsidRPr="00BD44C5" w:rsidRDefault="00C314AB" w:rsidP="00AD591D">
      <w:pPr>
        <w:pStyle w:val="NoSpacing"/>
        <w:jc w:val="both"/>
        <w:rPr>
          <w:rFonts w:ascii="Arial" w:hAnsi="Arial" w:cs="Arial"/>
        </w:rPr>
      </w:pPr>
    </w:p>
    <w:p w14:paraId="2F6FAFF9" w14:textId="77777777" w:rsidR="00C314AB" w:rsidRPr="00BD44C5" w:rsidRDefault="00C314AB" w:rsidP="002F160E">
      <w:pPr>
        <w:pStyle w:val="NoSpacing"/>
        <w:jc w:val="both"/>
        <w:rPr>
          <w:rFonts w:ascii="Arial" w:hAnsi="Arial" w:cs="Arial"/>
        </w:rPr>
      </w:pPr>
      <w:r w:rsidRPr="00BD44C5">
        <w:rPr>
          <w:rFonts w:ascii="Arial" w:hAnsi="Arial" w:cs="Arial"/>
        </w:rPr>
        <w:t>1</w:t>
      </w:r>
      <w:r w:rsidR="00EE6277" w:rsidRPr="00BD44C5">
        <w:rPr>
          <w:rFonts w:ascii="Arial" w:hAnsi="Arial" w:cs="Arial"/>
        </w:rPr>
        <w:t>4</w:t>
      </w:r>
      <w:r w:rsidRPr="00BD44C5">
        <w:rPr>
          <w:rFonts w:ascii="Arial" w:hAnsi="Arial" w:cs="Arial"/>
        </w:rPr>
        <w:t>.2.</w:t>
      </w:r>
      <w:r w:rsidRPr="00BD44C5">
        <w:rPr>
          <w:rFonts w:ascii="Arial" w:hAnsi="Arial" w:cs="Arial"/>
        </w:rPr>
        <w:tab/>
        <w:t xml:space="preserve">Disputes arising in connection with </w:t>
      </w:r>
      <w:r w:rsidR="00CD13B7" w:rsidRPr="00BD44C5">
        <w:rPr>
          <w:rFonts w:ascii="Arial" w:hAnsi="Arial" w:cs="Arial"/>
        </w:rPr>
        <w:t xml:space="preserve">the </w:t>
      </w:r>
      <w:r w:rsidR="00BA4E28" w:rsidRPr="00BD44C5">
        <w:rPr>
          <w:rFonts w:ascii="Arial" w:hAnsi="Arial" w:cs="Arial"/>
        </w:rPr>
        <w:t>FWA</w:t>
      </w:r>
      <w:r w:rsidR="00CD13B7" w:rsidRPr="00BD44C5">
        <w:rPr>
          <w:rFonts w:ascii="Arial" w:hAnsi="Arial" w:cs="Arial"/>
        </w:rPr>
        <w:t xml:space="preserve"> </w:t>
      </w:r>
      <w:r w:rsidRPr="00BD44C5">
        <w:rPr>
          <w:rFonts w:ascii="Arial" w:hAnsi="Arial" w:cs="Arial"/>
        </w:rPr>
        <w:t xml:space="preserve">shall be finally settled by the competent </w:t>
      </w:r>
      <w:r w:rsidR="002F160E" w:rsidRPr="00BD44C5">
        <w:rPr>
          <w:rFonts w:ascii="Arial" w:hAnsi="Arial" w:cs="Arial"/>
        </w:rPr>
        <w:t>c</w:t>
      </w:r>
      <w:r w:rsidR="00970306" w:rsidRPr="00BD44C5">
        <w:rPr>
          <w:rFonts w:ascii="Arial" w:hAnsi="Arial" w:cs="Arial"/>
        </w:rPr>
        <w:t xml:space="preserve">ourts </w:t>
      </w:r>
      <w:r w:rsidRPr="00BD44C5">
        <w:rPr>
          <w:rFonts w:ascii="Arial" w:hAnsi="Arial" w:cs="Arial"/>
        </w:rPr>
        <w:t>of Law in Beirut.</w:t>
      </w:r>
    </w:p>
    <w:p w14:paraId="6ABEAE62" w14:textId="77777777" w:rsidR="00C314AB" w:rsidRDefault="00C314AB" w:rsidP="00AD591D">
      <w:pPr>
        <w:pStyle w:val="NoSpacing"/>
        <w:jc w:val="both"/>
        <w:rPr>
          <w:rFonts w:ascii="Arial" w:hAnsi="Arial" w:cs="Arial"/>
        </w:rPr>
      </w:pPr>
      <w:bookmarkStart w:id="72" w:name="_Toc300747708"/>
    </w:p>
    <w:p w14:paraId="3034D805" w14:textId="77777777" w:rsidR="0040768B" w:rsidRPr="00BD44C5" w:rsidRDefault="0040768B" w:rsidP="00AD591D">
      <w:pPr>
        <w:pStyle w:val="NoSpacing"/>
        <w:jc w:val="both"/>
        <w:rPr>
          <w:rFonts w:ascii="Arial" w:hAnsi="Arial" w:cs="Arial"/>
        </w:rPr>
      </w:pPr>
    </w:p>
    <w:p w14:paraId="764FF94D" w14:textId="77777777" w:rsidR="006177BC" w:rsidRPr="00BD44C5" w:rsidRDefault="006177BC" w:rsidP="00AD591D">
      <w:pPr>
        <w:pStyle w:val="NoSpacing"/>
        <w:jc w:val="both"/>
        <w:rPr>
          <w:rFonts w:ascii="Arial" w:hAnsi="Arial" w:cs="Arial"/>
          <w:b/>
          <w:bCs/>
        </w:rPr>
      </w:pPr>
      <w:r w:rsidRPr="00BD44C5">
        <w:rPr>
          <w:rFonts w:ascii="Arial" w:hAnsi="Arial" w:cs="Arial"/>
          <w:b/>
          <w:bCs/>
        </w:rPr>
        <w:t>15.</w:t>
      </w:r>
      <w:r w:rsidRPr="00BD44C5">
        <w:rPr>
          <w:rFonts w:ascii="Arial" w:hAnsi="Arial" w:cs="Arial"/>
          <w:b/>
          <w:bCs/>
        </w:rPr>
        <w:tab/>
        <w:t>Force Majeure</w:t>
      </w:r>
    </w:p>
    <w:p w14:paraId="751BF5BB" w14:textId="77777777" w:rsidR="006177BC" w:rsidRPr="00BD44C5" w:rsidRDefault="006177BC" w:rsidP="00AD591D">
      <w:pPr>
        <w:pStyle w:val="NoSpacing"/>
        <w:jc w:val="both"/>
        <w:rPr>
          <w:rFonts w:ascii="Arial" w:hAnsi="Arial" w:cs="Arial"/>
          <w:color w:val="000000"/>
          <w:lang w:eastAsia="ko-KR"/>
        </w:rPr>
      </w:pPr>
    </w:p>
    <w:p w14:paraId="4CAF0364" w14:textId="77777777" w:rsidR="006177BC" w:rsidRPr="00BD44C5" w:rsidRDefault="00A375E2" w:rsidP="009036DF">
      <w:pPr>
        <w:spacing w:after="0" w:line="240" w:lineRule="auto"/>
        <w:jc w:val="both"/>
        <w:rPr>
          <w:rFonts w:ascii="Arial" w:hAnsi="Arial" w:cs="Arial"/>
          <w:color w:val="000000"/>
          <w:lang w:eastAsia="ko-KR"/>
        </w:rPr>
      </w:pPr>
      <w:bookmarkStart w:id="73" w:name="_Ref57807874"/>
      <w:r w:rsidRPr="00BD44C5">
        <w:rPr>
          <w:rFonts w:ascii="Arial" w:hAnsi="Arial" w:cs="Arial"/>
          <w:color w:val="000000"/>
          <w:lang w:eastAsia="ko-KR"/>
        </w:rPr>
        <w:t>15.1.</w:t>
      </w:r>
      <w:r w:rsidRPr="00BD44C5">
        <w:rPr>
          <w:rFonts w:ascii="Arial" w:hAnsi="Arial" w:cs="Arial"/>
          <w:color w:val="000000"/>
          <w:lang w:eastAsia="ko-KR"/>
        </w:rPr>
        <w:tab/>
      </w:r>
      <w:r w:rsidR="006177BC" w:rsidRPr="00BD44C5">
        <w:rPr>
          <w:rFonts w:ascii="Arial" w:hAnsi="Arial" w:cs="Arial"/>
          <w:color w:val="000000"/>
          <w:lang w:eastAsia="ko-KR"/>
        </w:rPr>
        <w:t xml:space="preserve">Neither Party is liable for delay or failure to perform any of its obligations under this FWA insofar as the performance of such obligation is prevented by a force majeure event. Each Party shall notify the other Party of the occurrence of such a force majeure event and shall use all reasonable </w:t>
      </w:r>
      <w:proofErr w:type="spellStart"/>
      <w:r w:rsidR="006177BC" w:rsidRPr="00BD44C5">
        <w:rPr>
          <w:rFonts w:ascii="Arial" w:hAnsi="Arial" w:cs="Arial"/>
          <w:color w:val="000000"/>
          <w:lang w:eastAsia="ko-KR"/>
        </w:rPr>
        <w:t>endeavours</w:t>
      </w:r>
      <w:proofErr w:type="spellEnd"/>
      <w:r w:rsidR="006177BC" w:rsidRPr="00BD44C5">
        <w:rPr>
          <w:rFonts w:ascii="Arial" w:hAnsi="Arial" w:cs="Arial"/>
          <w:color w:val="000000"/>
          <w:lang w:eastAsia="ko-KR"/>
        </w:rPr>
        <w:t xml:space="preserve"> to continue to perform its obligations hereunder for the duration of such force majeure event. In case force majeure event exceeded one (1) month period, whether continuously or intermittently, either </w:t>
      </w:r>
      <w:r w:rsidR="00864E7C" w:rsidRPr="00BD44C5">
        <w:rPr>
          <w:rFonts w:ascii="Arial" w:hAnsi="Arial" w:cs="Arial"/>
          <w:color w:val="000000"/>
          <w:lang w:eastAsia="ko-KR"/>
        </w:rPr>
        <w:t>P</w:t>
      </w:r>
      <w:r w:rsidR="006177BC" w:rsidRPr="00BD44C5">
        <w:rPr>
          <w:rFonts w:ascii="Arial" w:hAnsi="Arial" w:cs="Arial"/>
          <w:color w:val="000000"/>
          <w:lang w:eastAsia="ko-KR"/>
        </w:rPr>
        <w:t xml:space="preserve">arty has the right to immediately terminate the FWA by means of written notice without bearing any liability whatsoever. </w:t>
      </w:r>
    </w:p>
    <w:p w14:paraId="7121E1ED" w14:textId="77777777" w:rsidR="00A375E2" w:rsidRPr="00BD44C5" w:rsidRDefault="00A375E2" w:rsidP="00AD591D">
      <w:pPr>
        <w:spacing w:after="0" w:line="240" w:lineRule="auto"/>
        <w:jc w:val="both"/>
        <w:rPr>
          <w:rFonts w:ascii="Arial" w:hAnsi="Arial" w:cs="Arial"/>
          <w:color w:val="000000"/>
          <w:lang w:eastAsia="ko-KR"/>
        </w:rPr>
      </w:pPr>
    </w:p>
    <w:p w14:paraId="3BE52FB1" w14:textId="1E79EB15" w:rsidR="006177BC" w:rsidRDefault="00A375E2" w:rsidP="00AD591D">
      <w:pPr>
        <w:spacing w:after="0" w:line="240" w:lineRule="auto"/>
        <w:jc w:val="both"/>
        <w:rPr>
          <w:rFonts w:ascii="Arial" w:hAnsi="Arial" w:cs="Arial"/>
        </w:rPr>
      </w:pPr>
      <w:r w:rsidRPr="00BD44C5">
        <w:rPr>
          <w:rFonts w:ascii="Arial" w:hAnsi="Arial" w:cs="Arial"/>
          <w:color w:val="000000"/>
          <w:lang w:eastAsia="ko-KR"/>
        </w:rPr>
        <w:t>15.2.</w:t>
      </w:r>
      <w:r w:rsidRPr="00BD44C5">
        <w:rPr>
          <w:rFonts w:ascii="Arial" w:hAnsi="Arial" w:cs="Arial"/>
          <w:color w:val="000000"/>
          <w:lang w:eastAsia="ko-KR"/>
        </w:rPr>
        <w:tab/>
      </w:r>
      <w:r w:rsidR="006177BC" w:rsidRPr="00BD44C5">
        <w:rPr>
          <w:rFonts w:ascii="Arial" w:hAnsi="Arial" w:cs="Arial"/>
          <w:color w:val="000000"/>
          <w:lang w:eastAsia="ko-KR"/>
        </w:rPr>
        <w:t xml:space="preserve">For the purposes of this FWA, a force majeure event means any event, which is unpredictable, beyond the reasonable control of the Party liable to affect performance and external to this Party, and shall include but not be limited to riots, acts of war, </w:t>
      </w:r>
      <w:proofErr w:type="gramStart"/>
      <w:r w:rsidR="006177BC" w:rsidRPr="00BD44C5">
        <w:rPr>
          <w:rFonts w:ascii="Arial" w:hAnsi="Arial" w:cs="Arial"/>
          <w:color w:val="000000"/>
          <w:lang w:eastAsia="ko-KR"/>
        </w:rPr>
        <w:t>acts</w:t>
      </w:r>
      <w:proofErr w:type="gramEnd"/>
      <w:r w:rsidR="006177BC" w:rsidRPr="00BD44C5">
        <w:rPr>
          <w:rFonts w:ascii="Arial" w:hAnsi="Arial" w:cs="Arial"/>
          <w:color w:val="000000"/>
          <w:lang w:eastAsia="ko-KR"/>
        </w:rPr>
        <w:t xml:space="preserve"> of terrorism, epidemics, major fire, or natural disasters. For the avoidance of doubt, force majeure does not include strikes or other employment disputes of either Party’s personnel or such Party’s subcontractor’s personnel</w:t>
      </w:r>
      <w:r w:rsidR="006177BC" w:rsidRPr="00BD44C5">
        <w:rPr>
          <w:rFonts w:ascii="Arial" w:hAnsi="Arial" w:cs="Arial"/>
        </w:rPr>
        <w:t>.</w:t>
      </w:r>
      <w:bookmarkEnd w:id="73"/>
    </w:p>
    <w:p w14:paraId="463C4092" w14:textId="7AB46A67" w:rsidR="0027653E" w:rsidRDefault="0027653E" w:rsidP="00AD591D">
      <w:pPr>
        <w:spacing w:after="0" w:line="240" w:lineRule="auto"/>
        <w:jc w:val="both"/>
        <w:rPr>
          <w:rFonts w:ascii="Arial" w:hAnsi="Arial" w:cs="Arial"/>
        </w:rPr>
      </w:pPr>
    </w:p>
    <w:p w14:paraId="16BC392C" w14:textId="77777777" w:rsidR="002D00ED" w:rsidRDefault="002D00ED" w:rsidP="00AD591D">
      <w:pPr>
        <w:spacing w:after="0" w:line="240" w:lineRule="auto"/>
        <w:jc w:val="both"/>
        <w:rPr>
          <w:rFonts w:ascii="Arial" w:hAnsi="Arial" w:cs="Arial"/>
        </w:rPr>
      </w:pPr>
    </w:p>
    <w:p w14:paraId="62637709" w14:textId="0A14E539" w:rsidR="0040768B" w:rsidRDefault="0040768B" w:rsidP="00AD591D">
      <w:pPr>
        <w:spacing w:after="0" w:line="240" w:lineRule="auto"/>
        <w:jc w:val="both"/>
        <w:rPr>
          <w:ins w:id="74" w:author="Maher Khatib" w:date="2023-07-14T14:11:00Z"/>
          <w:rFonts w:ascii="Arial" w:hAnsi="Arial" w:cs="Arial"/>
        </w:rPr>
      </w:pPr>
    </w:p>
    <w:p w14:paraId="5EAA8450" w14:textId="6F4509A7" w:rsidR="002320FC" w:rsidRDefault="002320FC" w:rsidP="00AD591D">
      <w:pPr>
        <w:spacing w:after="0" w:line="240" w:lineRule="auto"/>
        <w:jc w:val="both"/>
        <w:rPr>
          <w:ins w:id="75" w:author="Maher Khatib" w:date="2023-07-14T14:11:00Z"/>
          <w:rFonts w:ascii="Arial" w:hAnsi="Arial" w:cs="Arial"/>
        </w:rPr>
      </w:pPr>
    </w:p>
    <w:p w14:paraId="46904341" w14:textId="04B7EDE5" w:rsidR="002320FC" w:rsidRDefault="002320FC" w:rsidP="00AD591D">
      <w:pPr>
        <w:spacing w:after="0" w:line="240" w:lineRule="auto"/>
        <w:jc w:val="both"/>
        <w:rPr>
          <w:ins w:id="76" w:author="Maher Khatib" w:date="2023-07-14T14:11:00Z"/>
          <w:rFonts w:ascii="Arial" w:hAnsi="Arial" w:cs="Arial"/>
        </w:rPr>
      </w:pPr>
    </w:p>
    <w:p w14:paraId="1F2E1AAC" w14:textId="4F223D86" w:rsidR="002320FC" w:rsidRDefault="002320FC" w:rsidP="00AD591D">
      <w:pPr>
        <w:spacing w:after="0" w:line="240" w:lineRule="auto"/>
        <w:jc w:val="both"/>
        <w:rPr>
          <w:ins w:id="77" w:author="Maher Khatib" w:date="2023-07-14T14:11:00Z"/>
          <w:rFonts w:ascii="Arial" w:hAnsi="Arial" w:cs="Arial"/>
        </w:rPr>
      </w:pPr>
    </w:p>
    <w:p w14:paraId="6F9F21A2" w14:textId="226BBB82" w:rsidR="002320FC" w:rsidRDefault="002320FC" w:rsidP="00AD591D">
      <w:pPr>
        <w:spacing w:after="0" w:line="240" w:lineRule="auto"/>
        <w:jc w:val="both"/>
        <w:rPr>
          <w:ins w:id="78" w:author="Maher Khatib" w:date="2023-07-14T14:11:00Z"/>
          <w:rFonts w:ascii="Arial" w:hAnsi="Arial" w:cs="Arial"/>
        </w:rPr>
      </w:pPr>
    </w:p>
    <w:p w14:paraId="1A054125" w14:textId="08D55375" w:rsidR="002320FC" w:rsidRDefault="002320FC" w:rsidP="00AD591D">
      <w:pPr>
        <w:spacing w:after="0" w:line="240" w:lineRule="auto"/>
        <w:jc w:val="both"/>
        <w:rPr>
          <w:ins w:id="79" w:author="Maher Khatib" w:date="2023-07-14T14:11:00Z"/>
          <w:rFonts w:ascii="Arial" w:hAnsi="Arial" w:cs="Arial"/>
        </w:rPr>
      </w:pPr>
    </w:p>
    <w:p w14:paraId="7AEF70FD" w14:textId="45C502EC" w:rsidR="002320FC" w:rsidRDefault="002320FC" w:rsidP="00AD591D">
      <w:pPr>
        <w:spacing w:after="0" w:line="240" w:lineRule="auto"/>
        <w:jc w:val="both"/>
        <w:rPr>
          <w:ins w:id="80" w:author="Maher Khatib" w:date="2023-07-14T14:11:00Z"/>
          <w:rFonts w:ascii="Arial" w:hAnsi="Arial" w:cs="Arial"/>
        </w:rPr>
      </w:pPr>
    </w:p>
    <w:p w14:paraId="320DF9E5" w14:textId="7C7E2399" w:rsidR="002320FC" w:rsidRDefault="002320FC" w:rsidP="00AD591D">
      <w:pPr>
        <w:spacing w:after="0" w:line="240" w:lineRule="auto"/>
        <w:jc w:val="both"/>
        <w:rPr>
          <w:ins w:id="81" w:author="Maher Khatib" w:date="2023-07-14T14:11:00Z"/>
          <w:rFonts w:ascii="Arial" w:hAnsi="Arial" w:cs="Arial"/>
        </w:rPr>
      </w:pPr>
    </w:p>
    <w:p w14:paraId="0E28A191" w14:textId="2045CA61" w:rsidR="002320FC" w:rsidRDefault="002320FC" w:rsidP="00AD591D">
      <w:pPr>
        <w:spacing w:after="0" w:line="240" w:lineRule="auto"/>
        <w:jc w:val="both"/>
        <w:rPr>
          <w:ins w:id="82" w:author="Maher Khatib" w:date="2023-07-14T14:11:00Z"/>
          <w:rFonts w:ascii="Arial" w:hAnsi="Arial" w:cs="Arial"/>
        </w:rPr>
      </w:pPr>
    </w:p>
    <w:p w14:paraId="3071B904" w14:textId="5F56F12D" w:rsidR="002320FC" w:rsidRDefault="002320FC" w:rsidP="00AD591D">
      <w:pPr>
        <w:spacing w:after="0" w:line="240" w:lineRule="auto"/>
        <w:jc w:val="both"/>
        <w:rPr>
          <w:ins w:id="83" w:author="Maher Khatib" w:date="2023-07-14T14:11:00Z"/>
          <w:rFonts w:ascii="Arial" w:hAnsi="Arial" w:cs="Arial"/>
        </w:rPr>
      </w:pPr>
    </w:p>
    <w:p w14:paraId="256F251D" w14:textId="5F7B1FB2" w:rsidR="002320FC" w:rsidRDefault="002320FC" w:rsidP="00AD591D">
      <w:pPr>
        <w:spacing w:after="0" w:line="240" w:lineRule="auto"/>
        <w:jc w:val="both"/>
        <w:rPr>
          <w:ins w:id="84" w:author="Maher Khatib" w:date="2023-07-14T14:11:00Z"/>
          <w:rFonts w:ascii="Arial" w:hAnsi="Arial" w:cs="Arial"/>
        </w:rPr>
      </w:pPr>
    </w:p>
    <w:p w14:paraId="117BCB74" w14:textId="350EC31F" w:rsidR="002320FC" w:rsidRDefault="002320FC" w:rsidP="00AD591D">
      <w:pPr>
        <w:spacing w:after="0" w:line="240" w:lineRule="auto"/>
        <w:jc w:val="both"/>
        <w:rPr>
          <w:ins w:id="85" w:author="Maher Khatib" w:date="2023-07-14T14:11:00Z"/>
          <w:rFonts w:ascii="Arial" w:hAnsi="Arial" w:cs="Arial"/>
        </w:rPr>
      </w:pPr>
    </w:p>
    <w:p w14:paraId="12603A4E" w14:textId="7EFD433B" w:rsidR="002320FC" w:rsidRDefault="002320FC" w:rsidP="00AD591D">
      <w:pPr>
        <w:spacing w:after="0" w:line="240" w:lineRule="auto"/>
        <w:jc w:val="both"/>
        <w:rPr>
          <w:ins w:id="86" w:author="Maher Khatib" w:date="2023-07-14T14:11:00Z"/>
          <w:rFonts w:ascii="Arial" w:hAnsi="Arial" w:cs="Arial"/>
        </w:rPr>
      </w:pPr>
    </w:p>
    <w:p w14:paraId="5509250B" w14:textId="18028B37" w:rsidR="002320FC" w:rsidRDefault="002320FC" w:rsidP="00AD591D">
      <w:pPr>
        <w:spacing w:after="0" w:line="240" w:lineRule="auto"/>
        <w:jc w:val="both"/>
        <w:rPr>
          <w:ins w:id="87" w:author="Maher Khatib" w:date="2023-07-14T14:11:00Z"/>
          <w:rFonts w:ascii="Arial" w:hAnsi="Arial" w:cs="Arial"/>
        </w:rPr>
      </w:pPr>
    </w:p>
    <w:p w14:paraId="34A37062" w14:textId="58151217" w:rsidR="002320FC" w:rsidRDefault="002320FC" w:rsidP="00AD591D">
      <w:pPr>
        <w:spacing w:after="0" w:line="240" w:lineRule="auto"/>
        <w:jc w:val="both"/>
        <w:rPr>
          <w:ins w:id="88" w:author="Maher Khatib" w:date="2023-07-14T14:11:00Z"/>
          <w:rFonts w:ascii="Arial" w:hAnsi="Arial" w:cs="Arial"/>
        </w:rPr>
      </w:pPr>
    </w:p>
    <w:p w14:paraId="3B63E555" w14:textId="31C21938" w:rsidR="002320FC" w:rsidRDefault="002320FC" w:rsidP="00AD591D">
      <w:pPr>
        <w:spacing w:after="0" w:line="240" w:lineRule="auto"/>
        <w:jc w:val="both"/>
        <w:rPr>
          <w:ins w:id="89" w:author="Maher Khatib" w:date="2023-07-14T14:11:00Z"/>
          <w:rFonts w:ascii="Arial" w:hAnsi="Arial" w:cs="Arial"/>
        </w:rPr>
      </w:pPr>
    </w:p>
    <w:p w14:paraId="7E4E37D5" w14:textId="1495FCA6" w:rsidR="002320FC" w:rsidRDefault="002320FC" w:rsidP="00AD591D">
      <w:pPr>
        <w:spacing w:after="0" w:line="240" w:lineRule="auto"/>
        <w:jc w:val="both"/>
        <w:rPr>
          <w:ins w:id="90" w:author="Maher Khatib" w:date="2023-07-14T14:11:00Z"/>
          <w:rFonts w:ascii="Arial" w:hAnsi="Arial" w:cs="Arial"/>
        </w:rPr>
      </w:pPr>
    </w:p>
    <w:p w14:paraId="590A1B6F" w14:textId="33AFC1D7" w:rsidR="002320FC" w:rsidRDefault="002320FC" w:rsidP="00AD591D">
      <w:pPr>
        <w:spacing w:after="0" w:line="240" w:lineRule="auto"/>
        <w:jc w:val="both"/>
        <w:rPr>
          <w:ins w:id="91" w:author="Maher Khatib" w:date="2023-07-14T14:11:00Z"/>
          <w:rFonts w:ascii="Arial" w:hAnsi="Arial" w:cs="Arial"/>
        </w:rPr>
      </w:pPr>
    </w:p>
    <w:p w14:paraId="78AC2D98" w14:textId="0D2E32EB" w:rsidR="002320FC" w:rsidRDefault="002320FC" w:rsidP="00AD591D">
      <w:pPr>
        <w:spacing w:after="0" w:line="240" w:lineRule="auto"/>
        <w:jc w:val="both"/>
        <w:rPr>
          <w:ins w:id="92" w:author="Maher Khatib" w:date="2023-07-14T14:11:00Z"/>
          <w:rFonts w:ascii="Arial" w:hAnsi="Arial" w:cs="Arial"/>
        </w:rPr>
      </w:pPr>
    </w:p>
    <w:p w14:paraId="40642B07" w14:textId="2A3E0077" w:rsidR="002320FC" w:rsidRDefault="002320FC" w:rsidP="00AD591D">
      <w:pPr>
        <w:spacing w:after="0" w:line="240" w:lineRule="auto"/>
        <w:jc w:val="both"/>
        <w:rPr>
          <w:ins w:id="93" w:author="Maher Khatib" w:date="2023-07-14T14:11:00Z"/>
          <w:rFonts w:ascii="Arial" w:hAnsi="Arial" w:cs="Arial"/>
        </w:rPr>
      </w:pPr>
    </w:p>
    <w:p w14:paraId="27A49974" w14:textId="454B8FC7" w:rsidR="002320FC" w:rsidRDefault="002320FC" w:rsidP="00AD591D">
      <w:pPr>
        <w:spacing w:after="0" w:line="240" w:lineRule="auto"/>
        <w:jc w:val="both"/>
        <w:rPr>
          <w:ins w:id="94" w:author="Maher Khatib" w:date="2023-07-14T14:11:00Z"/>
          <w:rFonts w:ascii="Arial" w:hAnsi="Arial" w:cs="Arial"/>
        </w:rPr>
      </w:pPr>
    </w:p>
    <w:p w14:paraId="7ED7A6C5" w14:textId="486780FB" w:rsidR="002320FC" w:rsidRDefault="002320FC" w:rsidP="00AD591D">
      <w:pPr>
        <w:spacing w:after="0" w:line="240" w:lineRule="auto"/>
        <w:jc w:val="both"/>
        <w:rPr>
          <w:ins w:id="95" w:author="Maher Khatib" w:date="2023-07-14T14:11:00Z"/>
          <w:rFonts w:ascii="Arial" w:hAnsi="Arial" w:cs="Arial"/>
        </w:rPr>
      </w:pPr>
    </w:p>
    <w:p w14:paraId="45CBF66C" w14:textId="4DE608FC" w:rsidR="002320FC" w:rsidRDefault="002320FC" w:rsidP="00AD591D">
      <w:pPr>
        <w:spacing w:after="0" w:line="240" w:lineRule="auto"/>
        <w:jc w:val="both"/>
        <w:rPr>
          <w:ins w:id="96" w:author="Maher Khatib" w:date="2023-07-14T14:11:00Z"/>
          <w:rFonts w:ascii="Arial" w:hAnsi="Arial" w:cs="Arial"/>
        </w:rPr>
      </w:pPr>
    </w:p>
    <w:p w14:paraId="0CF39161" w14:textId="77777777" w:rsidR="002320FC" w:rsidRPr="00BD44C5" w:rsidRDefault="002320FC" w:rsidP="00AD591D">
      <w:pPr>
        <w:spacing w:after="0" w:line="240" w:lineRule="auto"/>
        <w:jc w:val="both"/>
        <w:rPr>
          <w:rFonts w:ascii="Arial" w:hAnsi="Arial" w:cs="Arial"/>
        </w:rPr>
      </w:pPr>
    </w:p>
    <w:p w14:paraId="1CDA7707" w14:textId="77777777" w:rsidR="008A6CDB" w:rsidRPr="00BD44C5" w:rsidRDefault="008A6CDB" w:rsidP="00AD591D">
      <w:pPr>
        <w:pStyle w:val="NoSpacing"/>
        <w:jc w:val="both"/>
        <w:rPr>
          <w:rFonts w:ascii="Arial" w:hAnsi="Arial" w:cs="Arial"/>
          <w:b/>
          <w:bCs/>
        </w:rPr>
      </w:pPr>
      <w:r w:rsidRPr="00BD44C5">
        <w:rPr>
          <w:rFonts w:ascii="Arial" w:hAnsi="Arial" w:cs="Arial"/>
          <w:b/>
          <w:bCs/>
        </w:rPr>
        <w:t>1</w:t>
      </w:r>
      <w:r w:rsidR="006177BC" w:rsidRPr="00BD44C5">
        <w:rPr>
          <w:rFonts w:ascii="Arial" w:hAnsi="Arial" w:cs="Arial"/>
          <w:b/>
          <w:bCs/>
        </w:rPr>
        <w:t>6</w:t>
      </w:r>
      <w:r w:rsidRPr="00BD44C5">
        <w:rPr>
          <w:rFonts w:ascii="Arial" w:hAnsi="Arial" w:cs="Arial"/>
          <w:b/>
          <w:bCs/>
        </w:rPr>
        <w:t>.</w:t>
      </w:r>
      <w:r w:rsidRPr="00BD44C5">
        <w:rPr>
          <w:rFonts w:ascii="Arial" w:hAnsi="Arial" w:cs="Arial"/>
          <w:b/>
          <w:bCs/>
        </w:rPr>
        <w:tab/>
        <w:t xml:space="preserve">Waiver </w:t>
      </w:r>
    </w:p>
    <w:p w14:paraId="04150A75" w14:textId="77777777" w:rsidR="008A6CDB" w:rsidRPr="00BD44C5" w:rsidRDefault="008A6CDB" w:rsidP="00AD591D">
      <w:pPr>
        <w:pStyle w:val="NoSpacing"/>
        <w:jc w:val="both"/>
        <w:rPr>
          <w:rFonts w:ascii="Arial" w:hAnsi="Arial" w:cs="Arial"/>
        </w:rPr>
      </w:pPr>
    </w:p>
    <w:p w14:paraId="363EE5D9" w14:textId="77777777" w:rsidR="008A6CDB" w:rsidRPr="00BD44C5" w:rsidRDefault="008A6CDB" w:rsidP="00AD591D">
      <w:pPr>
        <w:pStyle w:val="NoSpacing"/>
        <w:jc w:val="both"/>
        <w:rPr>
          <w:rFonts w:ascii="Arial" w:hAnsi="Arial" w:cs="Arial"/>
        </w:rPr>
      </w:pPr>
      <w:r w:rsidRPr="00BD44C5">
        <w:rPr>
          <w:rFonts w:ascii="Arial" w:hAnsi="Arial" w:cs="Arial"/>
        </w:rPr>
        <w:t>Waiver of any provision herein shall not be deemed a waiver of any other provision herein, nor shall waiver of a breach of any provision of this FWA be construed as a continuing waiver of other breaches of the same or other provisions of this FWA.</w:t>
      </w:r>
    </w:p>
    <w:p w14:paraId="26048A47" w14:textId="51B71D36" w:rsidR="00BD44C5" w:rsidRDefault="00BD44C5" w:rsidP="00AD591D">
      <w:pPr>
        <w:pStyle w:val="NoSpacing"/>
        <w:jc w:val="both"/>
        <w:rPr>
          <w:rFonts w:ascii="Arial" w:hAnsi="Arial" w:cs="Arial"/>
        </w:rPr>
      </w:pPr>
    </w:p>
    <w:p w14:paraId="17399478" w14:textId="77777777" w:rsidR="00BD44C5" w:rsidRPr="00BD44C5" w:rsidRDefault="00BD44C5" w:rsidP="00AD591D">
      <w:pPr>
        <w:pStyle w:val="NoSpacing"/>
        <w:jc w:val="both"/>
        <w:rPr>
          <w:rFonts w:ascii="Arial" w:hAnsi="Arial" w:cs="Arial"/>
        </w:rPr>
      </w:pPr>
    </w:p>
    <w:p w14:paraId="17018ECC" w14:textId="77777777" w:rsidR="00C314AB" w:rsidRPr="00BD44C5" w:rsidRDefault="006B0F43" w:rsidP="00AD591D">
      <w:pPr>
        <w:pStyle w:val="NoSpacing"/>
        <w:jc w:val="both"/>
        <w:rPr>
          <w:rFonts w:ascii="Arial" w:hAnsi="Arial" w:cs="Arial"/>
          <w:b/>
          <w:bCs/>
        </w:rPr>
      </w:pPr>
      <w:r w:rsidRPr="00BD44C5">
        <w:rPr>
          <w:rFonts w:ascii="Arial" w:hAnsi="Arial" w:cs="Arial"/>
          <w:b/>
          <w:bCs/>
        </w:rPr>
        <w:t>1</w:t>
      </w:r>
      <w:r w:rsidR="006177BC" w:rsidRPr="00BD44C5">
        <w:rPr>
          <w:rFonts w:ascii="Arial" w:hAnsi="Arial" w:cs="Arial"/>
          <w:b/>
          <w:bCs/>
        </w:rPr>
        <w:t>7</w:t>
      </w:r>
      <w:r w:rsidRPr="00BD44C5">
        <w:rPr>
          <w:rFonts w:ascii="Arial" w:hAnsi="Arial" w:cs="Arial"/>
          <w:b/>
          <w:bCs/>
        </w:rPr>
        <w:t>.</w:t>
      </w:r>
      <w:r w:rsidR="00C314AB" w:rsidRPr="00BD44C5">
        <w:rPr>
          <w:rFonts w:ascii="Arial" w:hAnsi="Arial" w:cs="Arial"/>
          <w:b/>
          <w:bCs/>
        </w:rPr>
        <w:tab/>
        <w:t>Notices</w:t>
      </w:r>
      <w:bookmarkEnd w:id="72"/>
      <w:r w:rsidR="00C314AB" w:rsidRPr="00BD44C5">
        <w:rPr>
          <w:rFonts w:ascii="Arial" w:hAnsi="Arial" w:cs="Arial"/>
          <w:b/>
          <w:bCs/>
        </w:rPr>
        <w:t xml:space="preserve"> </w:t>
      </w:r>
    </w:p>
    <w:p w14:paraId="31CFDB5D" w14:textId="77777777" w:rsidR="00C314AB" w:rsidRPr="00BD44C5" w:rsidRDefault="00C314AB" w:rsidP="00AD591D">
      <w:pPr>
        <w:pStyle w:val="NoSpacing"/>
        <w:jc w:val="both"/>
        <w:rPr>
          <w:rFonts w:ascii="Arial" w:hAnsi="Arial" w:cs="Arial"/>
        </w:rPr>
      </w:pPr>
    </w:p>
    <w:p w14:paraId="0E1F3B8E" w14:textId="77777777" w:rsidR="00C314AB" w:rsidRPr="00BD44C5" w:rsidRDefault="00C314AB" w:rsidP="00AD591D">
      <w:pPr>
        <w:pStyle w:val="NoSpacing"/>
        <w:jc w:val="both"/>
        <w:rPr>
          <w:rFonts w:ascii="Arial" w:hAnsi="Arial" w:cs="Arial"/>
        </w:rPr>
      </w:pPr>
      <w:r w:rsidRPr="00BD44C5">
        <w:rPr>
          <w:rFonts w:ascii="Arial" w:hAnsi="Arial" w:cs="Arial"/>
        </w:rPr>
        <w:t>Both Parties have elected domicile at the addresses mentioned beside their respective names in the preamble. Any notification made to these addresses shall be considered valid unless any Party has notified the other in writing of any change in said address.</w:t>
      </w:r>
    </w:p>
    <w:p w14:paraId="5F3C75F9" w14:textId="77777777" w:rsidR="00C314AB" w:rsidRPr="00BD44C5" w:rsidRDefault="00C314AB" w:rsidP="00AD591D">
      <w:pPr>
        <w:pStyle w:val="NoSpacing"/>
        <w:jc w:val="both"/>
        <w:rPr>
          <w:rFonts w:ascii="Arial" w:hAnsi="Arial" w:cs="Arial"/>
        </w:rPr>
      </w:pPr>
    </w:p>
    <w:p w14:paraId="2D86C4EC" w14:textId="77777777" w:rsidR="00C314AB" w:rsidRPr="00BD44C5" w:rsidRDefault="00C314AB" w:rsidP="00AD591D">
      <w:pPr>
        <w:pStyle w:val="NoSpacing"/>
        <w:jc w:val="both"/>
        <w:rPr>
          <w:rFonts w:ascii="Arial" w:hAnsi="Arial" w:cs="Arial"/>
        </w:rPr>
      </w:pPr>
    </w:p>
    <w:p w14:paraId="263D680E" w14:textId="77777777" w:rsidR="00C314AB" w:rsidRPr="00BD44C5" w:rsidRDefault="00C314AB" w:rsidP="008B6F05">
      <w:pPr>
        <w:pStyle w:val="NoSpacing"/>
        <w:jc w:val="both"/>
        <w:rPr>
          <w:rFonts w:ascii="Arial" w:hAnsi="Arial" w:cs="Arial"/>
        </w:rPr>
      </w:pPr>
      <w:r w:rsidRPr="00BD44C5">
        <w:rPr>
          <w:rFonts w:ascii="Arial" w:hAnsi="Arial" w:cs="Arial"/>
        </w:rPr>
        <w:t>IN WITNESS WHEREOF, the Parties have caused th</w:t>
      </w:r>
      <w:r w:rsidR="00870E89" w:rsidRPr="00BD44C5">
        <w:rPr>
          <w:rFonts w:ascii="Arial" w:hAnsi="Arial" w:cs="Arial"/>
        </w:rPr>
        <w:t>e</w:t>
      </w:r>
      <w:r w:rsidRPr="00BD44C5">
        <w:rPr>
          <w:rFonts w:ascii="Arial" w:hAnsi="Arial" w:cs="Arial"/>
        </w:rPr>
        <w:t xml:space="preserve"> </w:t>
      </w:r>
      <w:r w:rsidR="00BA4E28" w:rsidRPr="00BD44C5">
        <w:rPr>
          <w:rFonts w:ascii="Arial" w:hAnsi="Arial" w:cs="Arial"/>
        </w:rPr>
        <w:t>FWA</w:t>
      </w:r>
      <w:r w:rsidRPr="00BD44C5">
        <w:rPr>
          <w:rFonts w:ascii="Arial" w:hAnsi="Arial" w:cs="Arial"/>
        </w:rPr>
        <w:t xml:space="preserve"> to be executed </w:t>
      </w:r>
      <w:r w:rsidR="0015177E" w:rsidRPr="00BD44C5">
        <w:rPr>
          <w:rFonts w:ascii="Arial" w:hAnsi="Arial" w:cs="Arial"/>
        </w:rPr>
        <w:t>in Beirut</w:t>
      </w:r>
      <w:r w:rsidR="00E83C7D" w:rsidRPr="00BD44C5">
        <w:rPr>
          <w:rFonts w:ascii="Arial" w:hAnsi="Arial" w:cs="Arial"/>
        </w:rPr>
        <w:t>, in two original copies,</w:t>
      </w:r>
      <w:r w:rsidR="0015177E" w:rsidRPr="00BD44C5">
        <w:rPr>
          <w:rFonts w:ascii="Arial" w:hAnsi="Arial" w:cs="Arial"/>
        </w:rPr>
        <w:t xml:space="preserve"> </w:t>
      </w:r>
      <w:r w:rsidRPr="00BD44C5">
        <w:rPr>
          <w:rFonts w:ascii="Arial" w:hAnsi="Arial" w:cs="Arial"/>
        </w:rPr>
        <w:t xml:space="preserve">with effect as of (the day) ………… of (the month) …………, </w:t>
      </w:r>
      <w:r w:rsidR="008B6F05">
        <w:rPr>
          <w:rFonts w:ascii="Arial" w:hAnsi="Arial" w:cs="Arial"/>
        </w:rPr>
        <w:t>……….</w:t>
      </w:r>
      <w:r w:rsidR="00F6297E" w:rsidRPr="00BD44C5">
        <w:rPr>
          <w:rFonts w:ascii="Arial" w:hAnsi="Arial" w:cs="Arial"/>
        </w:rPr>
        <w:t>……</w:t>
      </w:r>
      <w:r w:rsidRPr="00BD44C5">
        <w:rPr>
          <w:rFonts w:ascii="Arial" w:hAnsi="Arial" w:cs="Arial"/>
        </w:rPr>
        <w:t xml:space="preserve"> by their respective authorized representatives.</w:t>
      </w:r>
    </w:p>
    <w:p w14:paraId="1CCD9E28" w14:textId="77777777" w:rsidR="00AD591D" w:rsidRPr="00BD44C5" w:rsidRDefault="00AD591D" w:rsidP="00AD591D">
      <w:pPr>
        <w:pStyle w:val="NoSpacing"/>
        <w:jc w:val="both"/>
        <w:rPr>
          <w:rFonts w:ascii="Arial" w:hAnsi="Arial" w:cs="Arial"/>
        </w:rPr>
      </w:pPr>
    </w:p>
    <w:p w14:paraId="1739196F" w14:textId="77777777" w:rsidR="00616DBA" w:rsidRPr="00BD44C5" w:rsidRDefault="00616DBA" w:rsidP="00AD591D">
      <w:pPr>
        <w:pStyle w:val="NoSpacing"/>
        <w:jc w:val="both"/>
        <w:rPr>
          <w:rFonts w:ascii="Arial" w:hAnsi="Arial" w:cs="Arial"/>
        </w:rPr>
      </w:pPr>
    </w:p>
    <w:p w14:paraId="049173F2" w14:textId="77777777" w:rsidR="00C314AB" w:rsidRPr="00BD44C5" w:rsidRDefault="00C314AB" w:rsidP="00AD591D">
      <w:pPr>
        <w:pStyle w:val="NoSpacing"/>
        <w:jc w:val="both"/>
        <w:rPr>
          <w:rFonts w:ascii="Arial" w:hAnsi="Arial" w:cs="Arial"/>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3347BD" w:rsidRPr="00BD44C5" w14:paraId="6029F6E4" w14:textId="77777777" w:rsidTr="00222C2E">
        <w:trPr>
          <w:trHeight w:val="2818"/>
        </w:trPr>
        <w:tc>
          <w:tcPr>
            <w:tcW w:w="4610" w:type="dxa"/>
          </w:tcPr>
          <w:p w14:paraId="5B19BC5E" w14:textId="77777777" w:rsidR="003347BD" w:rsidRPr="00BD44C5" w:rsidRDefault="003347BD" w:rsidP="00AD591D">
            <w:pPr>
              <w:pStyle w:val="NoSpacing"/>
              <w:jc w:val="center"/>
              <w:rPr>
                <w:rFonts w:ascii="Arial" w:hAnsi="Arial" w:cs="Arial"/>
                <w:b/>
                <w:bCs/>
              </w:rPr>
            </w:pPr>
            <w:r w:rsidRPr="00BD44C5">
              <w:rPr>
                <w:rFonts w:ascii="Arial" w:hAnsi="Arial" w:cs="Arial"/>
                <w:b/>
                <w:bCs/>
              </w:rPr>
              <w:t>For and on behalf of</w:t>
            </w:r>
          </w:p>
          <w:p w14:paraId="055C377F" w14:textId="77777777" w:rsidR="003347BD" w:rsidRPr="00BD44C5" w:rsidRDefault="003347BD" w:rsidP="00AD591D">
            <w:pPr>
              <w:pStyle w:val="NoSpacing"/>
              <w:jc w:val="center"/>
              <w:rPr>
                <w:rFonts w:ascii="Arial" w:hAnsi="Arial" w:cs="Arial"/>
                <w:b/>
                <w:bCs/>
              </w:rPr>
            </w:pPr>
            <w:r w:rsidRPr="00BD44C5">
              <w:rPr>
                <w:rFonts w:ascii="Arial" w:hAnsi="Arial" w:cs="Arial"/>
                <w:b/>
                <w:bCs/>
              </w:rPr>
              <w:t>Mobile Interim Company No. 2 S.A.L.</w:t>
            </w:r>
          </w:p>
          <w:p w14:paraId="3DC9B258" w14:textId="77777777" w:rsidR="003347BD" w:rsidRPr="00BD44C5" w:rsidRDefault="003347BD" w:rsidP="00AD591D">
            <w:pPr>
              <w:pStyle w:val="NoSpacing"/>
              <w:jc w:val="center"/>
              <w:rPr>
                <w:rFonts w:ascii="Arial" w:hAnsi="Arial" w:cs="Arial"/>
                <w:b/>
                <w:bCs/>
              </w:rPr>
            </w:pPr>
          </w:p>
          <w:p w14:paraId="7DCB9E13" w14:textId="77777777" w:rsidR="006054FB" w:rsidRPr="00BD44C5" w:rsidRDefault="006054FB" w:rsidP="00AD591D">
            <w:pPr>
              <w:pStyle w:val="NoSpacing"/>
              <w:jc w:val="center"/>
              <w:rPr>
                <w:rFonts w:ascii="Arial" w:hAnsi="Arial" w:cs="Arial"/>
                <w:b/>
                <w:bCs/>
              </w:rPr>
            </w:pPr>
          </w:p>
          <w:p w14:paraId="077C4361" w14:textId="77777777" w:rsidR="004B6180" w:rsidRPr="00BD44C5" w:rsidRDefault="008B6F05" w:rsidP="00AD591D">
            <w:pPr>
              <w:pStyle w:val="NoSpacing"/>
              <w:jc w:val="center"/>
              <w:rPr>
                <w:rFonts w:ascii="Arial" w:hAnsi="Arial" w:cs="Arial"/>
                <w:b/>
                <w:bCs/>
              </w:rPr>
            </w:pPr>
            <w:r>
              <w:rPr>
                <w:rFonts w:ascii="Arial" w:hAnsi="Arial" w:cs="Arial"/>
                <w:b/>
                <w:bCs/>
              </w:rPr>
              <w:t>Salem Itani</w:t>
            </w:r>
          </w:p>
          <w:p w14:paraId="4531991C" w14:textId="77777777" w:rsidR="003347BD" w:rsidRPr="00BD44C5" w:rsidRDefault="003347BD" w:rsidP="00AD591D">
            <w:pPr>
              <w:pStyle w:val="NoSpacing"/>
              <w:jc w:val="center"/>
              <w:rPr>
                <w:rFonts w:ascii="Arial" w:hAnsi="Arial" w:cs="Arial"/>
                <w:b/>
                <w:bCs/>
              </w:rPr>
            </w:pPr>
          </w:p>
          <w:p w14:paraId="1ACB9BD8" w14:textId="0C235B61" w:rsidR="003347BD" w:rsidRDefault="00FF7459" w:rsidP="00AD591D">
            <w:pPr>
              <w:pStyle w:val="NoSpacing"/>
              <w:jc w:val="center"/>
              <w:rPr>
                <w:rFonts w:ascii="Arial" w:hAnsi="Arial" w:cs="Arial"/>
                <w:b/>
                <w:bCs/>
              </w:rPr>
            </w:pPr>
            <w:r>
              <w:rPr>
                <w:rFonts w:ascii="Arial" w:hAnsi="Arial" w:cs="Arial"/>
                <w:b/>
                <w:bCs/>
              </w:rPr>
              <w:t>Chairman - General Manager</w:t>
            </w:r>
          </w:p>
          <w:p w14:paraId="60DADDE5" w14:textId="77777777" w:rsidR="00FF7459" w:rsidRPr="00BD44C5" w:rsidRDefault="00FF7459" w:rsidP="00AD591D">
            <w:pPr>
              <w:pStyle w:val="NoSpacing"/>
              <w:jc w:val="center"/>
              <w:rPr>
                <w:rFonts w:ascii="Arial" w:hAnsi="Arial" w:cs="Arial"/>
                <w:b/>
                <w:bCs/>
              </w:rPr>
            </w:pPr>
          </w:p>
          <w:p w14:paraId="10266AB0" w14:textId="77777777" w:rsidR="003347BD" w:rsidRPr="00BD44C5" w:rsidRDefault="003347BD" w:rsidP="00AD591D">
            <w:pPr>
              <w:pStyle w:val="NoSpacing"/>
              <w:jc w:val="center"/>
              <w:rPr>
                <w:rFonts w:ascii="Arial" w:hAnsi="Arial" w:cs="Arial"/>
                <w:b/>
                <w:bCs/>
              </w:rPr>
            </w:pPr>
            <w:r w:rsidRPr="00BD44C5">
              <w:rPr>
                <w:rFonts w:ascii="Arial" w:hAnsi="Arial" w:cs="Arial"/>
                <w:b/>
                <w:bCs/>
              </w:rPr>
              <w:t>Signature:</w:t>
            </w:r>
          </w:p>
        </w:tc>
        <w:tc>
          <w:tcPr>
            <w:tcW w:w="5564" w:type="dxa"/>
          </w:tcPr>
          <w:p w14:paraId="2CD7A4C6" w14:textId="77777777" w:rsidR="003347BD" w:rsidRPr="00BD44C5" w:rsidRDefault="003347BD" w:rsidP="00AD591D">
            <w:pPr>
              <w:pStyle w:val="NoSpacing"/>
              <w:jc w:val="center"/>
              <w:rPr>
                <w:rFonts w:ascii="Arial" w:hAnsi="Arial" w:cs="Arial"/>
                <w:b/>
                <w:bCs/>
              </w:rPr>
            </w:pPr>
            <w:r w:rsidRPr="00BD44C5">
              <w:rPr>
                <w:rFonts w:ascii="Arial" w:hAnsi="Arial" w:cs="Arial"/>
                <w:b/>
                <w:bCs/>
              </w:rPr>
              <w:t>For and on behalf of</w:t>
            </w:r>
          </w:p>
          <w:p w14:paraId="67D91AAA" w14:textId="77777777" w:rsidR="003347BD" w:rsidRPr="00BD44C5" w:rsidRDefault="00A761D8" w:rsidP="00AD591D">
            <w:pPr>
              <w:pStyle w:val="NoSpacing"/>
              <w:jc w:val="center"/>
              <w:rPr>
                <w:rFonts w:ascii="Arial" w:hAnsi="Arial" w:cs="Arial"/>
                <w:b/>
                <w:bCs/>
              </w:rPr>
            </w:pPr>
            <w:r w:rsidRPr="00BD44C5">
              <w:rPr>
                <w:rFonts w:ascii="Arial" w:hAnsi="Arial" w:cs="Arial"/>
                <w:b/>
                <w:bCs/>
              </w:rPr>
              <w:t>Supplier</w:t>
            </w:r>
          </w:p>
          <w:p w14:paraId="0EE0EAB1" w14:textId="77777777" w:rsidR="003347BD" w:rsidRPr="00BD44C5" w:rsidRDefault="003347BD" w:rsidP="00AD591D">
            <w:pPr>
              <w:pStyle w:val="NoSpacing"/>
              <w:jc w:val="center"/>
              <w:rPr>
                <w:rFonts w:ascii="Arial" w:hAnsi="Arial" w:cs="Arial"/>
                <w:b/>
                <w:bCs/>
              </w:rPr>
            </w:pPr>
          </w:p>
          <w:p w14:paraId="6598303C" w14:textId="77777777" w:rsidR="003347BD" w:rsidRPr="00BD44C5" w:rsidRDefault="003347BD" w:rsidP="00AD591D">
            <w:pPr>
              <w:pStyle w:val="NoSpacing"/>
              <w:jc w:val="center"/>
              <w:rPr>
                <w:rFonts w:ascii="Arial" w:hAnsi="Arial" w:cs="Arial"/>
                <w:b/>
                <w:bCs/>
              </w:rPr>
            </w:pPr>
          </w:p>
          <w:p w14:paraId="1A7F66E2" w14:textId="77777777" w:rsidR="003347BD" w:rsidRPr="00BD44C5" w:rsidRDefault="003347BD" w:rsidP="00AD591D">
            <w:pPr>
              <w:pStyle w:val="NoSpacing"/>
              <w:jc w:val="center"/>
              <w:rPr>
                <w:rFonts w:ascii="Arial" w:hAnsi="Arial" w:cs="Arial"/>
                <w:b/>
                <w:bCs/>
              </w:rPr>
            </w:pPr>
          </w:p>
          <w:p w14:paraId="249AB3F6" w14:textId="77777777" w:rsidR="00A761D8" w:rsidRPr="00BD44C5" w:rsidRDefault="00A761D8" w:rsidP="00AD591D">
            <w:pPr>
              <w:pStyle w:val="NoSpacing"/>
              <w:jc w:val="center"/>
              <w:rPr>
                <w:rFonts w:ascii="Arial" w:hAnsi="Arial" w:cs="Arial"/>
                <w:b/>
                <w:bCs/>
              </w:rPr>
            </w:pPr>
          </w:p>
          <w:p w14:paraId="5DF69F42" w14:textId="77777777" w:rsidR="00A761D8" w:rsidRPr="00BD44C5" w:rsidRDefault="00A761D8" w:rsidP="00AD591D">
            <w:pPr>
              <w:pStyle w:val="NoSpacing"/>
              <w:jc w:val="center"/>
              <w:rPr>
                <w:rFonts w:ascii="Arial" w:hAnsi="Arial" w:cs="Arial"/>
                <w:b/>
                <w:bCs/>
              </w:rPr>
            </w:pPr>
          </w:p>
          <w:p w14:paraId="59489E56" w14:textId="77777777" w:rsidR="00222C2E" w:rsidRPr="00BD44C5" w:rsidRDefault="00222C2E" w:rsidP="00AD591D">
            <w:pPr>
              <w:pStyle w:val="NoSpacing"/>
              <w:jc w:val="center"/>
              <w:rPr>
                <w:rFonts w:ascii="Arial" w:hAnsi="Arial" w:cs="Arial"/>
                <w:b/>
                <w:bCs/>
              </w:rPr>
            </w:pPr>
          </w:p>
          <w:p w14:paraId="51EF30A4" w14:textId="77777777" w:rsidR="003347BD" w:rsidRPr="00BD44C5" w:rsidRDefault="003347BD" w:rsidP="00AD591D">
            <w:pPr>
              <w:pStyle w:val="NoSpacing"/>
              <w:jc w:val="center"/>
              <w:rPr>
                <w:rFonts w:ascii="Arial" w:hAnsi="Arial" w:cs="Arial"/>
                <w:b/>
                <w:bCs/>
              </w:rPr>
            </w:pPr>
            <w:r w:rsidRPr="00BD44C5">
              <w:rPr>
                <w:rFonts w:ascii="Arial" w:hAnsi="Arial" w:cs="Arial"/>
                <w:b/>
                <w:bCs/>
              </w:rPr>
              <w:t>Signature:</w:t>
            </w:r>
          </w:p>
        </w:tc>
      </w:tr>
    </w:tbl>
    <w:p w14:paraId="44F17792" w14:textId="77777777" w:rsidR="002F76F4" w:rsidRPr="00BD44C5" w:rsidRDefault="002F76F4" w:rsidP="00AD591D">
      <w:pPr>
        <w:pStyle w:val="NoSpacing"/>
        <w:bidi/>
        <w:jc w:val="center"/>
        <w:rPr>
          <w:rFonts w:ascii="Arial" w:hAnsi="Arial" w:cs="Arial"/>
        </w:rPr>
      </w:pPr>
    </w:p>
    <w:p w14:paraId="7E8507B5" w14:textId="77777777" w:rsidR="006177BC" w:rsidRPr="00BD44C5" w:rsidRDefault="006177BC" w:rsidP="00AD591D">
      <w:pPr>
        <w:pStyle w:val="NoSpacing"/>
        <w:bidi/>
        <w:jc w:val="center"/>
        <w:rPr>
          <w:rFonts w:ascii="Arial" w:hAnsi="Arial" w:cs="Arial"/>
        </w:rPr>
      </w:pPr>
    </w:p>
    <w:p w14:paraId="5085ABA1" w14:textId="77777777" w:rsidR="006177BC" w:rsidRPr="00BD44C5" w:rsidRDefault="006177BC" w:rsidP="00AD591D">
      <w:pPr>
        <w:pStyle w:val="NoSpacing"/>
        <w:bidi/>
        <w:jc w:val="center"/>
        <w:rPr>
          <w:rFonts w:ascii="Arial" w:hAnsi="Arial" w:cs="Arial"/>
        </w:rPr>
      </w:pPr>
    </w:p>
    <w:p w14:paraId="33162983" w14:textId="77777777" w:rsidR="006177BC" w:rsidRPr="00BD44C5" w:rsidRDefault="006177BC" w:rsidP="00AD591D">
      <w:pPr>
        <w:pStyle w:val="NoSpacing"/>
        <w:bidi/>
        <w:jc w:val="center"/>
        <w:rPr>
          <w:rFonts w:ascii="Arial" w:hAnsi="Arial" w:cs="Arial"/>
        </w:rPr>
      </w:pPr>
    </w:p>
    <w:p w14:paraId="74436140" w14:textId="77777777" w:rsidR="005F740C" w:rsidRPr="00BD44C5" w:rsidRDefault="005F740C" w:rsidP="005F740C">
      <w:pPr>
        <w:pStyle w:val="NoSpacing"/>
        <w:bidi/>
        <w:jc w:val="center"/>
        <w:rPr>
          <w:rFonts w:ascii="Arial" w:hAnsi="Arial" w:cs="Arial"/>
        </w:rPr>
      </w:pPr>
    </w:p>
    <w:p w14:paraId="57F6CC36" w14:textId="77777777" w:rsidR="005F740C" w:rsidRPr="00BD44C5" w:rsidRDefault="005F740C" w:rsidP="005F740C">
      <w:pPr>
        <w:pStyle w:val="NoSpacing"/>
        <w:bidi/>
        <w:jc w:val="center"/>
        <w:rPr>
          <w:rFonts w:ascii="Arial" w:hAnsi="Arial" w:cs="Arial"/>
        </w:rPr>
      </w:pPr>
    </w:p>
    <w:p w14:paraId="3205061D" w14:textId="77777777" w:rsidR="005F740C" w:rsidRPr="00BD44C5" w:rsidRDefault="005F740C" w:rsidP="005F740C">
      <w:pPr>
        <w:pStyle w:val="NoSpacing"/>
        <w:bidi/>
        <w:jc w:val="center"/>
        <w:rPr>
          <w:rFonts w:ascii="Arial" w:hAnsi="Arial" w:cs="Arial"/>
        </w:rPr>
      </w:pPr>
    </w:p>
    <w:p w14:paraId="05C85FDB" w14:textId="77777777" w:rsidR="005F740C" w:rsidRPr="00BD44C5" w:rsidRDefault="005F740C" w:rsidP="005F740C">
      <w:pPr>
        <w:pStyle w:val="NoSpacing"/>
        <w:bidi/>
        <w:jc w:val="center"/>
        <w:rPr>
          <w:rFonts w:ascii="Arial" w:hAnsi="Arial" w:cs="Arial"/>
        </w:rPr>
      </w:pPr>
    </w:p>
    <w:p w14:paraId="7311F573" w14:textId="77777777" w:rsidR="00BD44C5" w:rsidRPr="00BD44C5" w:rsidRDefault="00BD44C5" w:rsidP="00BD44C5">
      <w:pPr>
        <w:pStyle w:val="NoSpacing"/>
        <w:bidi/>
        <w:jc w:val="center"/>
        <w:rPr>
          <w:rFonts w:ascii="Arial" w:hAnsi="Arial" w:cs="Arial"/>
        </w:rPr>
      </w:pPr>
    </w:p>
    <w:p w14:paraId="13023304" w14:textId="77777777" w:rsidR="00BD44C5" w:rsidRPr="00BD44C5" w:rsidRDefault="00BD44C5" w:rsidP="00BD44C5">
      <w:pPr>
        <w:pStyle w:val="NoSpacing"/>
        <w:bidi/>
        <w:jc w:val="center"/>
        <w:rPr>
          <w:rFonts w:ascii="Arial" w:hAnsi="Arial" w:cs="Arial"/>
        </w:rPr>
      </w:pPr>
    </w:p>
    <w:p w14:paraId="566BEC34" w14:textId="45B8B823" w:rsidR="00BD44C5" w:rsidRDefault="00BD44C5" w:rsidP="00BD44C5">
      <w:pPr>
        <w:pStyle w:val="NoSpacing"/>
        <w:bidi/>
        <w:jc w:val="center"/>
        <w:rPr>
          <w:rFonts w:ascii="Arial" w:hAnsi="Arial" w:cs="Arial"/>
        </w:rPr>
      </w:pPr>
    </w:p>
    <w:p w14:paraId="5A7D0070" w14:textId="575959E3" w:rsidR="00FF7459" w:rsidRDefault="00FF7459" w:rsidP="00FF7459">
      <w:pPr>
        <w:pStyle w:val="NoSpacing"/>
        <w:bidi/>
        <w:jc w:val="center"/>
        <w:rPr>
          <w:rFonts w:ascii="Arial" w:hAnsi="Arial" w:cs="Arial"/>
        </w:rPr>
      </w:pPr>
    </w:p>
    <w:p w14:paraId="19DA4630" w14:textId="2D8D6AE6" w:rsidR="00FF7459" w:rsidRDefault="00FF7459" w:rsidP="00FF7459">
      <w:pPr>
        <w:pStyle w:val="NoSpacing"/>
        <w:bidi/>
        <w:jc w:val="center"/>
        <w:rPr>
          <w:rFonts w:ascii="Arial" w:hAnsi="Arial" w:cs="Arial"/>
        </w:rPr>
      </w:pPr>
    </w:p>
    <w:p w14:paraId="254AD1C0" w14:textId="3A35D3FC" w:rsidR="00FF7459" w:rsidRDefault="00FF7459" w:rsidP="00FF7459">
      <w:pPr>
        <w:pStyle w:val="NoSpacing"/>
        <w:bidi/>
        <w:jc w:val="center"/>
        <w:rPr>
          <w:rFonts w:ascii="Arial" w:hAnsi="Arial" w:cs="Arial"/>
        </w:rPr>
      </w:pPr>
    </w:p>
    <w:p w14:paraId="3E12509A" w14:textId="59E73507" w:rsidR="00FF7459" w:rsidRDefault="00FF7459" w:rsidP="00FF7459">
      <w:pPr>
        <w:pStyle w:val="NoSpacing"/>
        <w:bidi/>
        <w:jc w:val="center"/>
        <w:rPr>
          <w:rFonts w:ascii="Arial" w:hAnsi="Arial" w:cs="Arial"/>
        </w:rPr>
      </w:pPr>
    </w:p>
    <w:p w14:paraId="15EA22AA" w14:textId="7F01415B" w:rsidR="00FF7459" w:rsidRDefault="00FF7459" w:rsidP="00FF7459">
      <w:pPr>
        <w:pStyle w:val="NoSpacing"/>
        <w:bidi/>
        <w:jc w:val="center"/>
        <w:rPr>
          <w:rFonts w:ascii="Arial" w:hAnsi="Arial" w:cs="Arial"/>
        </w:rPr>
      </w:pPr>
    </w:p>
    <w:p w14:paraId="6E35310C" w14:textId="6D568065" w:rsidR="00FF7459" w:rsidRDefault="00FF7459" w:rsidP="00FF7459">
      <w:pPr>
        <w:pStyle w:val="NoSpacing"/>
        <w:bidi/>
        <w:jc w:val="center"/>
        <w:rPr>
          <w:rFonts w:ascii="Arial" w:hAnsi="Arial" w:cs="Arial"/>
        </w:rPr>
      </w:pPr>
    </w:p>
    <w:p w14:paraId="2A88981B" w14:textId="3E53966F" w:rsidR="0027653E" w:rsidRDefault="0027653E" w:rsidP="0027653E">
      <w:pPr>
        <w:pStyle w:val="NoSpacing"/>
        <w:bidi/>
        <w:jc w:val="center"/>
        <w:rPr>
          <w:rFonts w:ascii="Arial" w:hAnsi="Arial" w:cs="Arial"/>
        </w:rPr>
      </w:pPr>
    </w:p>
    <w:p w14:paraId="27BF0508" w14:textId="77777777" w:rsidR="0027653E" w:rsidRDefault="0027653E" w:rsidP="0027653E">
      <w:pPr>
        <w:pStyle w:val="NoSpacing"/>
        <w:bidi/>
        <w:jc w:val="center"/>
        <w:rPr>
          <w:rFonts w:ascii="Arial" w:hAnsi="Arial" w:cs="Arial"/>
        </w:rPr>
      </w:pPr>
    </w:p>
    <w:p w14:paraId="2213F10D" w14:textId="3804D1DC" w:rsidR="00FF7459" w:rsidRDefault="00FF7459" w:rsidP="00FF7459">
      <w:pPr>
        <w:pStyle w:val="NoSpacing"/>
        <w:bidi/>
        <w:jc w:val="center"/>
        <w:rPr>
          <w:rFonts w:ascii="Arial" w:hAnsi="Arial" w:cs="Arial"/>
        </w:rPr>
      </w:pPr>
    </w:p>
    <w:p w14:paraId="2BF3A955" w14:textId="7D7E91BC" w:rsidR="00FF7459" w:rsidRDefault="00FF7459" w:rsidP="00FF7459">
      <w:pPr>
        <w:pStyle w:val="NoSpacing"/>
        <w:bidi/>
        <w:jc w:val="center"/>
        <w:rPr>
          <w:rFonts w:ascii="Arial" w:hAnsi="Arial" w:cs="Arial"/>
        </w:rPr>
      </w:pPr>
    </w:p>
    <w:p w14:paraId="3D54C772" w14:textId="77777777" w:rsidR="006177BC" w:rsidRDefault="006177BC" w:rsidP="007930B3">
      <w:pPr>
        <w:pStyle w:val="NoSpacing"/>
        <w:bidi/>
        <w:jc w:val="center"/>
        <w:rPr>
          <w:rFonts w:ascii="Arial" w:hAnsi="Arial" w:cs="Arial"/>
          <w:b/>
          <w:bCs/>
        </w:rPr>
      </w:pPr>
      <w:r w:rsidRPr="00BD44C5">
        <w:rPr>
          <w:rFonts w:ascii="Arial" w:hAnsi="Arial" w:cs="Arial"/>
          <w:b/>
          <w:bCs/>
        </w:rPr>
        <w:t>Annex (</w:t>
      </w:r>
      <w:r w:rsidR="007930B3">
        <w:rPr>
          <w:rFonts w:ascii="Arial" w:hAnsi="Arial" w:cs="Arial"/>
          <w:b/>
          <w:bCs/>
        </w:rPr>
        <w:t>1</w:t>
      </w:r>
      <w:r w:rsidRPr="00BD44C5">
        <w:rPr>
          <w:rFonts w:ascii="Arial" w:hAnsi="Arial" w:cs="Arial"/>
          <w:b/>
          <w:bCs/>
        </w:rPr>
        <w:t>)</w:t>
      </w:r>
    </w:p>
    <w:p w14:paraId="7874298A" w14:textId="77777777" w:rsidR="007930B3" w:rsidRDefault="007930B3" w:rsidP="007930B3">
      <w:pPr>
        <w:pStyle w:val="NoSpacing"/>
        <w:bidi/>
        <w:jc w:val="center"/>
        <w:rPr>
          <w:rFonts w:ascii="Arial" w:hAnsi="Arial" w:cs="Arial"/>
          <w:b/>
          <w:bCs/>
        </w:rPr>
      </w:pPr>
    </w:p>
    <w:p w14:paraId="1B6A9E21" w14:textId="77777777" w:rsidR="007930B3" w:rsidRDefault="007930B3" w:rsidP="007930B3">
      <w:pPr>
        <w:pStyle w:val="NoSpacing"/>
        <w:bidi/>
        <w:jc w:val="center"/>
        <w:rPr>
          <w:rFonts w:ascii="Arial" w:hAnsi="Arial" w:cs="Arial"/>
          <w:b/>
          <w:bCs/>
        </w:rPr>
      </w:pPr>
    </w:p>
    <w:p w14:paraId="6441095D" w14:textId="77777777" w:rsidR="007930B3" w:rsidRDefault="007930B3" w:rsidP="007930B3">
      <w:pPr>
        <w:pStyle w:val="NoSpacing"/>
        <w:bidi/>
        <w:jc w:val="center"/>
        <w:rPr>
          <w:rFonts w:ascii="Arial" w:hAnsi="Arial" w:cs="Arial"/>
          <w:b/>
          <w:bCs/>
        </w:rPr>
      </w:pPr>
    </w:p>
    <w:p w14:paraId="0E826D8C" w14:textId="77777777" w:rsidR="004A07AA" w:rsidRPr="001858E2" w:rsidRDefault="004A07AA" w:rsidP="004A07AA">
      <w:pPr>
        <w:jc w:val="center"/>
        <w:rPr>
          <w:rFonts w:cstheme="minorHAnsi"/>
          <w:b/>
          <w:bCs/>
          <w:sz w:val="28"/>
          <w:szCs w:val="28"/>
          <w:u w:val="single"/>
        </w:rPr>
      </w:pPr>
      <w:r w:rsidRPr="001858E2">
        <w:rPr>
          <w:rFonts w:cstheme="minorHAnsi"/>
          <w:b/>
          <w:bCs/>
          <w:sz w:val="28"/>
          <w:szCs w:val="28"/>
          <w:u w:val="single"/>
        </w:rPr>
        <w:t>Technical Specifications &amp; Requirements for Security and Guarding Services for MIC2 Sites</w:t>
      </w:r>
    </w:p>
    <w:p w14:paraId="3CB144F0" w14:textId="77777777" w:rsidR="004A07AA" w:rsidRPr="001858E2" w:rsidRDefault="004A07AA" w:rsidP="004A07AA">
      <w:pPr>
        <w:rPr>
          <w:rFonts w:cstheme="minorHAnsi"/>
          <w:b/>
          <w:bCs/>
          <w:sz w:val="24"/>
          <w:szCs w:val="24"/>
        </w:rPr>
      </w:pPr>
    </w:p>
    <w:p w14:paraId="10BC8563" w14:textId="77777777" w:rsidR="004A07AA" w:rsidRPr="001858E2" w:rsidRDefault="004A07AA" w:rsidP="004A07AA">
      <w:pPr>
        <w:pStyle w:val="ListParagraph"/>
        <w:numPr>
          <w:ilvl w:val="0"/>
          <w:numId w:val="24"/>
        </w:numPr>
        <w:spacing w:after="160" w:line="360" w:lineRule="auto"/>
        <w:ind w:right="-540"/>
        <w:jc w:val="both"/>
        <w:rPr>
          <w:rFonts w:cstheme="minorHAnsi"/>
          <w:strike/>
          <w:sz w:val="24"/>
          <w:szCs w:val="24"/>
        </w:rPr>
      </w:pPr>
      <w:r w:rsidRPr="001858E2">
        <w:rPr>
          <w:rFonts w:cstheme="minorHAnsi"/>
          <w:sz w:val="24"/>
          <w:szCs w:val="24"/>
        </w:rPr>
        <w:t>Bidder should comply with international standards ISO 9001/2008 or ISO 9001/2015 and submit a copy of the certification dated back for six months; Bidder shall provide documents proving their knowledge of such standards</w:t>
      </w:r>
    </w:p>
    <w:p w14:paraId="2B55E276"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should submit certified certificate from Chamber of Industry and Agriculture clearly stating that the Bidder is committed to Guarding Services (valid for Public Tenders);</w:t>
      </w:r>
    </w:p>
    <w:p w14:paraId="18DD84E3"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Where needed, the Bidder should coordinate with official security forces of Lebanon  and shall ensure good relation with all;</w:t>
      </w:r>
    </w:p>
    <w:p w14:paraId="053FBEE7"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 xml:space="preserve">Bidder should ensure that all guards have no history of criminal or violence acts such as theft, fraud, etc., and shall provide a judicial record for </w:t>
      </w:r>
      <w:r w:rsidRPr="001858E2">
        <w:rPr>
          <w:rFonts w:cstheme="minorHAnsi"/>
          <w:b/>
          <w:bCs/>
          <w:sz w:val="24"/>
          <w:szCs w:val="24"/>
        </w:rPr>
        <w:t>all security guards on a yearly basis;</w:t>
      </w:r>
    </w:p>
    <w:p w14:paraId="798B4D80"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is responsible to provide all guards with a decent insurance plan that covers medical and emergency conditions in the workplace, and a liability insurance plan to cover any damage to company assets and properties caused by the security agents; Bidder shall provide the terms of their standard insurance policy for their employees</w:t>
      </w:r>
    </w:p>
    <w:p w14:paraId="7029206F"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 xml:space="preserve">Guards must practice confidentiality, and must abide by the company policies and procedures; the company shall ensure that all employees assigned to this project to sign a Non-Disclosure Agreement for all MIC2 related data and information. </w:t>
      </w:r>
    </w:p>
    <w:p w14:paraId="74CE22C1"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Guards shall comply with their assigned site and schedule, and shall not leave their assigned areas abandoned at any time, prior to approval from their supervisor/manager;</w:t>
      </w:r>
    </w:p>
    <w:p w14:paraId="23183DA0"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MIC2 has the right to ask for replacement, reallocation, or rotation of security guards at any time, depending on the requirements;</w:t>
      </w:r>
    </w:p>
    <w:p w14:paraId="7400F22C"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MIC2 reserves the right to demand the Bidder to dismiss any guard for any unlawful or inappropriate behavior that violates company procedures and ethics;</w:t>
      </w:r>
    </w:p>
    <w:p w14:paraId="0E9067A2"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should provide a 24/7 security service</w:t>
      </w:r>
      <w:r>
        <w:rPr>
          <w:rFonts w:cstheme="minorHAnsi"/>
          <w:sz w:val="24"/>
          <w:szCs w:val="24"/>
        </w:rPr>
        <w:t xml:space="preserve"> including holidays on shift basis, preferably THREE shifts per day. Minimum of TWO shifts/days can be accepted</w:t>
      </w:r>
      <w:r w:rsidRPr="001858E2">
        <w:rPr>
          <w:rFonts w:cstheme="minorHAnsi"/>
          <w:sz w:val="24"/>
          <w:szCs w:val="24"/>
        </w:rPr>
        <w:t>.</w:t>
      </w:r>
    </w:p>
    <w:p w14:paraId="54E4610E"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 xml:space="preserve">Bidder is responsible to provide the guards with the needed logistics during their guarding service, </w:t>
      </w:r>
      <w:proofErr w:type="spellStart"/>
      <w:r w:rsidRPr="001858E2">
        <w:rPr>
          <w:rFonts w:cstheme="minorHAnsi"/>
          <w:sz w:val="24"/>
          <w:szCs w:val="24"/>
        </w:rPr>
        <w:t>ie</w:t>
      </w:r>
      <w:proofErr w:type="spellEnd"/>
      <w:r w:rsidRPr="001858E2">
        <w:rPr>
          <w:rFonts w:cstheme="minorHAnsi"/>
          <w:sz w:val="24"/>
          <w:szCs w:val="24"/>
        </w:rPr>
        <w:t xml:space="preserve"> Kiosk to stay in, lighting, seating, heating, and anything deemed necessary for their shift service.  Bidder to detail what facilities they will provide to their employees on site</w:t>
      </w:r>
    </w:p>
    <w:p w14:paraId="586C408F"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shall arrange the guards’ transportation to and from the site.</w:t>
      </w:r>
    </w:p>
    <w:p w14:paraId="4BF58C0F"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shall provide ways of communication to all guards,</w:t>
      </w:r>
    </w:p>
    <w:p w14:paraId="260AFAAF"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It is the responsibility of the Bidder to ensure that all sites are fully secured by guards even during days off; proper shifts and replacement plans.</w:t>
      </w:r>
    </w:p>
    <w:p w14:paraId="0E3FE03F"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Guards are responsible to allow access to registered employees and suppliers by displaying their employee ID’s, and personal ID’s at the different sites.</w:t>
      </w:r>
    </w:p>
    <w:p w14:paraId="438A8E1A"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Guards shall protect all company sites and assets against any hazards or thefts by inspecting employees and suppliers and their corresponding vehicles entering and leaving the site.</w:t>
      </w:r>
    </w:p>
    <w:p w14:paraId="357A64A5"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to provide the detailed Resource plan for the assigned scope (initially for 20 sites)</w:t>
      </w:r>
    </w:p>
    <w:p w14:paraId="3373E8AE"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shall assign a supervisor/manager who will serve as the direct link between the two parties, and shall be responsible of all tasks related to security guards. CV to be provided</w:t>
      </w:r>
    </w:p>
    <w:p w14:paraId="00B233C8"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is responsible to provide all guards with a neat costume, badge and shoes;</w:t>
      </w:r>
    </w:p>
    <w:p w14:paraId="4F792798"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is responsible for conducting an orientation and training for all the security staff;</w:t>
      </w:r>
    </w:p>
    <w:p w14:paraId="75F0C4F0" w14:textId="77777777" w:rsidR="004A07AA" w:rsidRPr="001858E2" w:rsidRDefault="004A07AA" w:rsidP="004A07AA">
      <w:pPr>
        <w:pStyle w:val="ListParagraph"/>
        <w:numPr>
          <w:ilvl w:val="0"/>
          <w:numId w:val="24"/>
        </w:numPr>
        <w:spacing w:after="160" w:line="360" w:lineRule="auto"/>
        <w:ind w:right="-540"/>
        <w:jc w:val="both"/>
        <w:rPr>
          <w:rFonts w:cstheme="minorHAnsi"/>
          <w:sz w:val="24"/>
          <w:szCs w:val="24"/>
        </w:rPr>
      </w:pPr>
      <w:r w:rsidRPr="001858E2">
        <w:rPr>
          <w:rFonts w:cstheme="minorHAnsi"/>
          <w:sz w:val="24"/>
          <w:szCs w:val="24"/>
        </w:rPr>
        <w:t>Bidder shall be ready at any time to increase or decrease the number of security guards depending on the company requirements; this may include addition / removal of sites to the scope.</w:t>
      </w:r>
    </w:p>
    <w:p w14:paraId="2E112986" w14:textId="77777777" w:rsidR="007930B3" w:rsidRPr="004A07AA" w:rsidRDefault="007930B3" w:rsidP="007930B3">
      <w:pPr>
        <w:pStyle w:val="NoSpacing"/>
        <w:bidi/>
        <w:jc w:val="center"/>
        <w:rPr>
          <w:rFonts w:ascii="Arial" w:hAnsi="Arial" w:cs="Arial"/>
          <w:b/>
          <w:bCs/>
        </w:rPr>
      </w:pPr>
    </w:p>
    <w:p w14:paraId="6372D35E" w14:textId="77777777" w:rsidR="007930B3" w:rsidRDefault="007930B3" w:rsidP="007930B3">
      <w:pPr>
        <w:pStyle w:val="NoSpacing"/>
        <w:bidi/>
        <w:jc w:val="center"/>
        <w:rPr>
          <w:rFonts w:ascii="Arial" w:hAnsi="Arial" w:cs="Arial"/>
          <w:b/>
          <w:bCs/>
        </w:rPr>
      </w:pPr>
    </w:p>
    <w:p w14:paraId="4723A73F" w14:textId="77777777" w:rsidR="007930B3" w:rsidRDefault="007930B3" w:rsidP="007930B3">
      <w:pPr>
        <w:pStyle w:val="NoSpacing"/>
        <w:bidi/>
        <w:jc w:val="center"/>
        <w:rPr>
          <w:rFonts w:ascii="Arial" w:hAnsi="Arial" w:cs="Arial"/>
          <w:b/>
          <w:bCs/>
        </w:rPr>
      </w:pPr>
    </w:p>
    <w:p w14:paraId="3DD3FD85" w14:textId="77777777" w:rsidR="007930B3" w:rsidRDefault="007930B3" w:rsidP="007930B3">
      <w:pPr>
        <w:pStyle w:val="NoSpacing"/>
        <w:bidi/>
        <w:jc w:val="center"/>
        <w:rPr>
          <w:rFonts w:ascii="Arial" w:hAnsi="Arial" w:cs="Arial"/>
          <w:b/>
          <w:bCs/>
        </w:rPr>
      </w:pPr>
    </w:p>
    <w:p w14:paraId="08B1A4CC" w14:textId="77777777" w:rsidR="007930B3" w:rsidRDefault="007930B3" w:rsidP="007930B3">
      <w:pPr>
        <w:pStyle w:val="NoSpacing"/>
        <w:bidi/>
        <w:jc w:val="center"/>
        <w:rPr>
          <w:rFonts w:ascii="Arial" w:hAnsi="Arial" w:cs="Arial"/>
          <w:b/>
          <w:bCs/>
        </w:rPr>
      </w:pPr>
    </w:p>
    <w:p w14:paraId="220BD28B" w14:textId="77777777" w:rsidR="007930B3" w:rsidRDefault="007930B3" w:rsidP="007930B3">
      <w:pPr>
        <w:pStyle w:val="NoSpacing"/>
        <w:bidi/>
        <w:jc w:val="center"/>
        <w:rPr>
          <w:rFonts w:ascii="Arial" w:hAnsi="Arial" w:cs="Arial"/>
          <w:b/>
          <w:bCs/>
        </w:rPr>
      </w:pPr>
    </w:p>
    <w:p w14:paraId="3A98ED52" w14:textId="77777777" w:rsidR="007930B3" w:rsidRDefault="007930B3" w:rsidP="007930B3">
      <w:pPr>
        <w:pStyle w:val="NoSpacing"/>
        <w:bidi/>
        <w:jc w:val="center"/>
        <w:rPr>
          <w:rFonts w:ascii="Arial" w:hAnsi="Arial" w:cs="Arial"/>
          <w:b/>
          <w:bCs/>
        </w:rPr>
      </w:pPr>
    </w:p>
    <w:p w14:paraId="17D53FED" w14:textId="77777777" w:rsidR="007930B3" w:rsidRDefault="007930B3" w:rsidP="007930B3">
      <w:pPr>
        <w:pStyle w:val="NoSpacing"/>
        <w:bidi/>
        <w:jc w:val="center"/>
        <w:rPr>
          <w:rFonts w:ascii="Arial" w:hAnsi="Arial" w:cs="Arial"/>
          <w:b/>
          <w:bCs/>
        </w:rPr>
      </w:pPr>
    </w:p>
    <w:p w14:paraId="6B023878" w14:textId="77777777" w:rsidR="007930B3" w:rsidRDefault="007930B3" w:rsidP="007930B3">
      <w:pPr>
        <w:pStyle w:val="NoSpacing"/>
        <w:bidi/>
        <w:jc w:val="center"/>
        <w:rPr>
          <w:rFonts w:ascii="Arial" w:hAnsi="Arial" w:cs="Arial"/>
          <w:b/>
          <w:bCs/>
        </w:rPr>
      </w:pPr>
    </w:p>
    <w:p w14:paraId="4F3D3779" w14:textId="77777777" w:rsidR="007930B3" w:rsidRDefault="007930B3" w:rsidP="007930B3">
      <w:pPr>
        <w:pStyle w:val="NoSpacing"/>
        <w:bidi/>
        <w:jc w:val="center"/>
        <w:rPr>
          <w:rFonts w:ascii="Arial" w:hAnsi="Arial" w:cs="Arial"/>
          <w:b/>
          <w:bCs/>
        </w:rPr>
      </w:pPr>
    </w:p>
    <w:p w14:paraId="7A85FBBD" w14:textId="77777777" w:rsidR="007930B3" w:rsidRDefault="007930B3" w:rsidP="007930B3">
      <w:pPr>
        <w:pStyle w:val="NoSpacing"/>
        <w:bidi/>
        <w:jc w:val="center"/>
        <w:rPr>
          <w:rFonts w:ascii="Arial" w:hAnsi="Arial" w:cs="Arial"/>
          <w:b/>
          <w:bCs/>
        </w:rPr>
      </w:pPr>
    </w:p>
    <w:p w14:paraId="01177940" w14:textId="77777777" w:rsidR="007930B3" w:rsidRDefault="007930B3" w:rsidP="007930B3">
      <w:pPr>
        <w:pStyle w:val="NoSpacing"/>
        <w:bidi/>
        <w:jc w:val="center"/>
        <w:rPr>
          <w:rFonts w:ascii="Arial" w:hAnsi="Arial" w:cs="Arial"/>
          <w:b/>
          <w:bCs/>
        </w:rPr>
      </w:pPr>
    </w:p>
    <w:p w14:paraId="7C933BD3" w14:textId="77777777" w:rsidR="007930B3" w:rsidRDefault="007930B3" w:rsidP="007930B3">
      <w:pPr>
        <w:pStyle w:val="NoSpacing"/>
        <w:bidi/>
        <w:jc w:val="center"/>
        <w:rPr>
          <w:rFonts w:ascii="Arial" w:hAnsi="Arial" w:cs="Arial"/>
          <w:b/>
          <w:bCs/>
        </w:rPr>
      </w:pPr>
    </w:p>
    <w:p w14:paraId="376B1AF8" w14:textId="77777777" w:rsidR="007930B3" w:rsidRDefault="007930B3" w:rsidP="007930B3">
      <w:pPr>
        <w:pStyle w:val="NoSpacing"/>
        <w:bidi/>
        <w:jc w:val="center"/>
        <w:rPr>
          <w:rFonts w:ascii="Arial" w:hAnsi="Arial" w:cs="Arial"/>
          <w:b/>
          <w:bCs/>
        </w:rPr>
      </w:pPr>
    </w:p>
    <w:p w14:paraId="22F67124" w14:textId="32362595" w:rsidR="007930B3" w:rsidRDefault="00FF7459" w:rsidP="007930B3">
      <w:pPr>
        <w:pStyle w:val="NoSpacing"/>
        <w:bidi/>
        <w:jc w:val="center"/>
        <w:rPr>
          <w:rFonts w:ascii="Arial" w:hAnsi="Arial" w:cs="Arial"/>
          <w:b/>
          <w:bCs/>
        </w:rPr>
      </w:pPr>
      <w:r>
        <w:rPr>
          <w:rFonts w:ascii="Arial" w:hAnsi="Arial" w:cs="Arial"/>
          <w:b/>
          <w:bCs/>
        </w:rPr>
        <w:t>Annex 2</w:t>
      </w:r>
    </w:p>
    <w:p w14:paraId="635F2BC5" w14:textId="77777777" w:rsidR="007930B3" w:rsidRDefault="007930B3" w:rsidP="007930B3">
      <w:pPr>
        <w:pStyle w:val="NoSpacing"/>
        <w:bidi/>
        <w:jc w:val="center"/>
        <w:rPr>
          <w:rFonts w:ascii="Arial" w:hAnsi="Arial" w:cs="Arial"/>
          <w:b/>
          <w:bCs/>
        </w:rPr>
      </w:pPr>
    </w:p>
    <w:p w14:paraId="551F1F86" w14:textId="77777777" w:rsidR="007930B3" w:rsidRDefault="007930B3" w:rsidP="007930B3">
      <w:pPr>
        <w:pStyle w:val="NoSpacing"/>
        <w:bidi/>
        <w:jc w:val="center"/>
        <w:rPr>
          <w:rFonts w:ascii="Arial" w:hAnsi="Arial" w:cs="Arial"/>
          <w:b/>
          <w:bCs/>
        </w:rPr>
      </w:pPr>
    </w:p>
    <w:p w14:paraId="2609344B" w14:textId="77777777" w:rsidR="007930B3" w:rsidRDefault="007930B3" w:rsidP="007930B3">
      <w:pPr>
        <w:pStyle w:val="NoSpacing"/>
        <w:bidi/>
        <w:jc w:val="center"/>
        <w:rPr>
          <w:rFonts w:ascii="Arial" w:hAnsi="Arial" w:cs="Arial"/>
          <w:b/>
          <w:bCs/>
        </w:rPr>
      </w:pPr>
    </w:p>
    <w:p w14:paraId="4A27E834" w14:textId="77777777" w:rsidR="007930B3" w:rsidRDefault="007930B3" w:rsidP="007930B3">
      <w:pPr>
        <w:pStyle w:val="NoSpacing"/>
        <w:bidi/>
        <w:jc w:val="center"/>
        <w:rPr>
          <w:rFonts w:ascii="Arial" w:hAnsi="Arial" w:cs="Arial"/>
          <w:b/>
          <w:bCs/>
        </w:rPr>
      </w:pPr>
    </w:p>
    <w:p w14:paraId="7803ED40" w14:textId="77777777" w:rsidR="007930B3" w:rsidRDefault="007930B3" w:rsidP="007930B3">
      <w:pPr>
        <w:pStyle w:val="NoSpacing"/>
        <w:bidi/>
        <w:jc w:val="center"/>
        <w:rPr>
          <w:rFonts w:ascii="Arial" w:hAnsi="Arial" w:cs="Arial"/>
          <w:b/>
          <w:bCs/>
        </w:rPr>
      </w:pPr>
    </w:p>
    <w:p w14:paraId="49B1B2B3" w14:textId="77777777" w:rsidR="007930B3" w:rsidRDefault="007930B3" w:rsidP="007930B3">
      <w:pPr>
        <w:pStyle w:val="NoSpacing"/>
        <w:bidi/>
        <w:jc w:val="center"/>
        <w:rPr>
          <w:rFonts w:ascii="Arial" w:hAnsi="Arial" w:cs="Arial"/>
          <w:b/>
          <w:bCs/>
        </w:rPr>
      </w:pPr>
    </w:p>
    <w:p w14:paraId="41216002" w14:textId="77777777" w:rsidR="007930B3" w:rsidRDefault="007930B3" w:rsidP="007930B3">
      <w:pPr>
        <w:pStyle w:val="NoSpacing"/>
        <w:bidi/>
        <w:jc w:val="center"/>
        <w:rPr>
          <w:rFonts w:ascii="Arial" w:hAnsi="Arial" w:cs="Arial"/>
          <w:b/>
          <w:bCs/>
        </w:rPr>
      </w:pPr>
    </w:p>
    <w:p w14:paraId="386D048B" w14:textId="77777777" w:rsidR="007930B3" w:rsidRDefault="007930B3" w:rsidP="007930B3">
      <w:pPr>
        <w:pStyle w:val="NoSpacing"/>
        <w:bidi/>
        <w:jc w:val="center"/>
        <w:rPr>
          <w:rFonts w:ascii="Arial" w:hAnsi="Arial" w:cs="Arial"/>
          <w:b/>
          <w:bCs/>
        </w:rPr>
      </w:pPr>
    </w:p>
    <w:p w14:paraId="49541DD7" w14:textId="77777777" w:rsidR="007930B3" w:rsidRDefault="007930B3" w:rsidP="007930B3">
      <w:pPr>
        <w:pStyle w:val="NoSpacing"/>
        <w:bidi/>
        <w:jc w:val="center"/>
        <w:rPr>
          <w:rFonts w:ascii="Arial" w:hAnsi="Arial" w:cs="Arial"/>
          <w:b/>
          <w:bCs/>
        </w:rPr>
      </w:pPr>
    </w:p>
    <w:p w14:paraId="3B0996AD" w14:textId="77777777" w:rsidR="007930B3" w:rsidRDefault="007930B3" w:rsidP="007930B3">
      <w:pPr>
        <w:pStyle w:val="NoSpacing"/>
        <w:bidi/>
        <w:jc w:val="center"/>
        <w:rPr>
          <w:rFonts w:ascii="Arial" w:hAnsi="Arial" w:cs="Arial"/>
          <w:b/>
          <w:bCs/>
        </w:rPr>
      </w:pPr>
    </w:p>
    <w:p w14:paraId="79E62EF4" w14:textId="77777777" w:rsidR="007930B3" w:rsidRDefault="007930B3" w:rsidP="007930B3">
      <w:pPr>
        <w:pStyle w:val="NoSpacing"/>
        <w:bidi/>
        <w:jc w:val="center"/>
        <w:rPr>
          <w:rFonts w:ascii="Arial" w:hAnsi="Arial" w:cs="Arial"/>
          <w:b/>
          <w:bCs/>
        </w:rPr>
      </w:pPr>
    </w:p>
    <w:p w14:paraId="0EA44B1E" w14:textId="77777777" w:rsidR="007930B3" w:rsidRDefault="007930B3" w:rsidP="007930B3">
      <w:pPr>
        <w:pStyle w:val="NoSpacing"/>
        <w:bidi/>
        <w:jc w:val="center"/>
        <w:rPr>
          <w:rFonts w:ascii="Arial" w:hAnsi="Arial" w:cs="Arial"/>
          <w:b/>
          <w:bCs/>
        </w:rPr>
      </w:pPr>
    </w:p>
    <w:p w14:paraId="4FE276C5" w14:textId="77777777" w:rsidR="007930B3" w:rsidRDefault="007930B3" w:rsidP="007930B3">
      <w:pPr>
        <w:pStyle w:val="NoSpacing"/>
        <w:bidi/>
        <w:jc w:val="center"/>
        <w:rPr>
          <w:rFonts w:ascii="Arial" w:hAnsi="Arial" w:cs="Arial"/>
          <w:b/>
          <w:bCs/>
        </w:rPr>
      </w:pPr>
    </w:p>
    <w:p w14:paraId="3DF3383C" w14:textId="77777777" w:rsidR="007930B3" w:rsidRDefault="007930B3" w:rsidP="007930B3">
      <w:pPr>
        <w:pStyle w:val="NoSpacing"/>
        <w:bidi/>
        <w:jc w:val="center"/>
        <w:rPr>
          <w:rFonts w:ascii="Arial" w:hAnsi="Arial" w:cs="Arial"/>
          <w:b/>
          <w:bCs/>
        </w:rPr>
      </w:pPr>
    </w:p>
    <w:p w14:paraId="36C13961" w14:textId="77777777" w:rsidR="007930B3" w:rsidRDefault="007930B3" w:rsidP="007930B3">
      <w:pPr>
        <w:pStyle w:val="NoSpacing"/>
        <w:bidi/>
        <w:jc w:val="center"/>
        <w:rPr>
          <w:rFonts w:ascii="Arial" w:hAnsi="Arial" w:cs="Arial"/>
          <w:b/>
          <w:bCs/>
        </w:rPr>
      </w:pPr>
    </w:p>
    <w:p w14:paraId="2DC30113" w14:textId="77777777" w:rsidR="007930B3" w:rsidRDefault="007930B3" w:rsidP="007930B3">
      <w:pPr>
        <w:pStyle w:val="NoSpacing"/>
        <w:bidi/>
        <w:jc w:val="center"/>
        <w:rPr>
          <w:rFonts w:ascii="Arial" w:hAnsi="Arial" w:cs="Arial"/>
          <w:b/>
          <w:bCs/>
        </w:rPr>
      </w:pPr>
    </w:p>
    <w:p w14:paraId="2D0D10A4" w14:textId="77777777" w:rsidR="007930B3" w:rsidRDefault="007930B3" w:rsidP="007930B3">
      <w:pPr>
        <w:pStyle w:val="NoSpacing"/>
        <w:bidi/>
        <w:jc w:val="center"/>
        <w:rPr>
          <w:rFonts w:ascii="Arial" w:hAnsi="Arial" w:cs="Arial"/>
          <w:b/>
          <w:bCs/>
        </w:rPr>
      </w:pPr>
    </w:p>
    <w:p w14:paraId="69443C24" w14:textId="77777777" w:rsidR="007930B3" w:rsidRDefault="007930B3" w:rsidP="007930B3">
      <w:pPr>
        <w:pStyle w:val="NoSpacing"/>
        <w:bidi/>
        <w:jc w:val="center"/>
        <w:rPr>
          <w:rFonts w:ascii="Arial" w:hAnsi="Arial" w:cs="Arial"/>
          <w:b/>
          <w:bCs/>
        </w:rPr>
      </w:pPr>
    </w:p>
    <w:p w14:paraId="79C425BD" w14:textId="77777777" w:rsidR="007930B3" w:rsidRDefault="007930B3" w:rsidP="007930B3">
      <w:pPr>
        <w:pStyle w:val="NoSpacing"/>
        <w:bidi/>
        <w:jc w:val="center"/>
        <w:rPr>
          <w:rFonts w:ascii="Arial" w:hAnsi="Arial" w:cs="Arial"/>
          <w:b/>
          <w:bCs/>
        </w:rPr>
      </w:pPr>
    </w:p>
    <w:p w14:paraId="74E8BCBE" w14:textId="77777777" w:rsidR="007930B3" w:rsidRDefault="007930B3" w:rsidP="007930B3">
      <w:pPr>
        <w:pStyle w:val="NoSpacing"/>
        <w:bidi/>
        <w:jc w:val="center"/>
        <w:rPr>
          <w:rFonts w:ascii="Arial" w:hAnsi="Arial" w:cs="Arial"/>
          <w:b/>
          <w:bCs/>
        </w:rPr>
      </w:pPr>
    </w:p>
    <w:p w14:paraId="1F9DB33F" w14:textId="77777777" w:rsidR="007930B3" w:rsidRDefault="007930B3" w:rsidP="007930B3">
      <w:pPr>
        <w:pStyle w:val="NoSpacing"/>
        <w:bidi/>
        <w:jc w:val="center"/>
        <w:rPr>
          <w:rFonts w:ascii="Arial" w:hAnsi="Arial" w:cs="Arial"/>
          <w:b/>
          <w:bCs/>
        </w:rPr>
      </w:pPr>
    </w:p>
    <w:p w14:paraId="030B88DC" w14:textId="79775954" w:rsidR="006177BC" w:rsidRDefault="006177BC" w:rsidP="00AD591D">
      <w:pPr>
        <w:pStyle w:val="NoSpacing"/>
        <w:bidi/>
        <w:jc w:val="center"/>
        <w:rPr>
          <w:rFonts w:ascii="Arial" w:hAnsi="Arial" w:cs="Arial"/>
        </w:rPr>
      </w:pPr>
    </w:p>
    <w:p w14:paraId="72AAD157" w14:textId="6AD5214B" w:rsidR="001346A8" w:rsidRDefault="001346A8" w:rsidP="001346A8">
      <w:pPr>
        <w:pStyle w:val="NoSpacing"/>
        <w:bidi/>
        <w:jc w:val="center"/>
        <w:rPr>
          <w:rFonts w:ascii="Arial" w:hAnsi="Arial" w:cs="Arial"/>
        </w:rPr>
      </w:pPr>
    </w:p>
    <w:p w14:paraId="0D6B1F41" w14:textId="4CB6A66E" w:rsidR="001346A8" w:rsidRDefault="001346A8" w:rsidP="001346A8">
      <w:pPr>
        <w:pStyle w:val="NoSpacing"/>
        <w:bidi/>
        <w:jc w:val="center"/>
        <w:rPr>
          <w:rFonts w:ascii="Arial" w:hAnsi="Arial" w:cs="Arial"/>
        </w:rPr>
      </w:pPr>
    </w:p>
    <w:p w14:paraId="161BB569" w14:textId="797290CD" w:rsidR="001346A8" w:rsidRDefault="001346A8" w:rsidP="001346A8">
      <w:pPr>
        <w:pStyle w:val="NoSpacing"/>
        <w:bidi/>
        <w:jc w:val="center"/>
        <w:rPr>
          <w:rFonts w:ascii="Arial" w:hAnsi="Arial" w:cs="Arial"/>
        </w:rPr>
      </w:pPr>
    </w:p>
    <w:p w14:paraId="3B2A1291" w14:textId="2F96602F" w:rsidR="001346A8" w:rsidRDefault="001346A8" w:rsidP="001346A8">
      <w:pPr>
        <w:pStyle w:val="NoSpacing"/>
        <w:bidi/>
        <w:jc w:val="center"/>
        <w:rPr>
          <w:rFonts w:ascii="Arial" w:hAnsi="Arial" w:cs="Arial"/>
        </w:rPr>
      </w:pPr>
    </w:p>
    <w:p w14:paraId="36F4C870" w14:textId="0A67421E" w:rsidR="001346A8" w:rsidRDefault="001346A8" w:rsidP="001346A8">
      <w:pPr>
        <w:pStyle w:val="NoSpacing"/>
        <w:bidi/>
        <w:jc w:val="center"/>
        <w:rPr>
          <w:rFonts w:ascii="Arial" w:hAnsi="Arial" w:cs="Arial"/>
        </w:rPr>
      </w:pPr>
    </w:p>
    <w:p w14:paraId="36602B40" w14:textId="57D7C2F6" w:rsidR="001346A8" w:rsidRDefault="001346A8" w:rsidP="001346A8">
      <w:pPr>
        <w:pStyle w:val="NoSpacing"/>
        <w:bidi/>
        <w:jc w:val="center"/>
        <w:rPr>
          <w:rFonts w:ascii="Arial" w:hAnsi="Arial" w:cs="Arial"/>
        </w:rPr>
      </w:pPr>
    </w:p>
    <w:p w14:paraId="0B5F467D" w14:textId="01476CFC" w:rsidR="001346A8" w:rsidRDefault="001346A8" w:rsidP="001346A8">
      <w:pPr>
        <w:pStyle w:val="NoSpacing"/>
        <w:bidi/>
        <w:jc w:val="center"/>
        <w:rPr>
          <w:rFonts w:ascii="Arial" w:hAnsi="Arial" w:cs="Arial"/>
        </w:rPr>
      </w:pPr>
    </w:p>
    <w:p w14:paraId="2C2CA2D7" w14:textId="53FB57B1" w:rsidR="0094124C" w:rsidRDefault="0094124C" w:rsidP="0094124C">
      <w:pPr>
        <w:pStyle w:val="NoSpacing"/>
        <w:bidi/>
        <w:jc w:val="center"/>
        <w:rPr>
          <w:rFonts w:ascii="Arial" w:hAnsi="Arial" w:cs="Arial"/>
        </w:rPr>
      </w:pPr>
    </w:p>
    <w:p w14:paraId="6C5FF166" w14:textId="2E25CBE2" w:rsidR="0094124C" w:rsidRDefault="0094124C" w:rsidP="0094124C">
      <w:pPr>
        <w:pStyle w:val="NoSpacing"/>
        <w:bidi/>
        <w:jc w:val="center"/>
        <w:rPr>
          <w:rFonts w:ascii="Arial" w:hAnsi="Arial" w:cs="Arial"/>
        </w:rPr>
      </w:pPr>
    </w:p>
    <w:p w14:paraId="7B0B68A0" w14:textId="1D3EBD6B" w:rsidR="0094124C" w:rsidRDefault="0094124C" w:rsidP="0094124C">
      <w:pPr>
        <w:pStyle w:val="NoSpacing"/>
        <w:bidi/>
        <w:jc w:val="center"/>
        <w:rPr>
          <w:rFonts w:ascii="Arial" w:hAnsi="Arial" w:cs="Arial"/>
        </w:rPr>
      </w:pPr>
    </w:p>
    <w:p w14:paraId="0AF56187" w14:textId="4F893AEB" w:rsidR="0094124C" w:rsidRDefault="0094124C" w:rsidP="0094124C">
      <w:pPr>
        <w:pStyle w:val="NoSpacing"/>
        <w:bidi/>
        <w:jc w:val="center"/>
        <w:rPr>
          <w:rFonts w:ascii="Arial" w:hAnsi="Arial" w:cs="Arial"/>
        </w:rPr>
      </w:pPr>
    </w:p>
    <w:p w14:paraId="5EA62A1A" w14:textId="148B46D6" w:rsidR="0094124C" w:rsidRDefault="0094124C" w:rsidP="0094124C">
      <w:pPr>
        <w:pStyle w:val="NoSpacing"/>
        <w:bidi/>
        <w:jc w:val="center"/>
        <w:rPr>
          <w:rFonts w:ascii="Arial" w:hAnsi="Arial" w:cs="Arial"/>
        </w:rPr>
      </w:pPr>
    </w:p>
    <w:p w14:paraId="3E294B7F" w14:textId="708ED2F6" w:rsidR="0094124C" w:rsidRDefault="0094124C" w:rsidP="0094124C">
      <w:pPr>
        <w:pStyle w:val="NoSpacing"/>
        <w:bidi/>
        <w:jc w:val="center"/>
        <w:rPr>
          <w:rFonts w:ascii="Arial" w:hAnsi="Arial" w:cs="Arial"/>
        </w:rPr>
      </w:pPr>
    </w:p>
    <w:p w14:paraId="324021BA" w14:textId="13C79C7B" w:rsidR="0094124C" w:rsidRDefault="0094124C" w:rsidP="0094124C">
      <w:pPr>
        <w:pStyle w:val="NoSpacing"/>
        <w:bidi/>
        <w:jc w:val="center"/>
        <w:rPr>
          <w:rFonts w:ascii="Arial" w:hAnsi="Arial" w:cs="Arial"/>
        </w:rPr>
      </w:pPr>
    </w:p>
    <w:p w14:paraId="6BCADA25" w14:textId="3DF32276" w:rsidR="0094124C" w:rsidRDefault="0094124C" w:rsidP="0094124C">
      <w:pPr>
        <w:pStyle w:val="NoSpacing"/>
        <w:bidi/>
        <w:jc w:val="center"/>
        <w:rPr>
          <w:rFonts w:ascii="Arial" w:hAnsi="Arial" w:cs="Arial"/>
        </w:rPr>
      </w:pPr>
    </w:p>
    <w:p w14:paraId="337DE10F" w14:textId="05CCD546" w:rsidR="0094124C" w:rsidRDefault="0094124C" w:rsidP="0094124C">
      <w:pPr>
        <w:pStyle w:val="NoSpacing"/>
        <w:bidi/>
        <w:jc w:val="center"/>
        <w:rPr>
          <w:rFonts w:ascii="Arial" w:hAnsi="Arial" w:cs="Arial"/>
        </w:rPr>
      </w:pPr>
    </w:p>
    <w:p w14:paraId="1E1E7F7A" w14:textId="003B5BD3" w:rsidR="0027653E" w:rsidRDefault="0027653E" w:rsidP="0027653E">
      <w:pPr>
        <w:pStyle w:val="NoSpacing"/>
        <w:bidi/>
        <w:jc w:val="center"/>
        <w:rPr>
          <w:rFonts w:ascii="Arial" w:hAnsi="Arial" w:cs="Arial"/>
        </w:rPr>
      </w:pPr>
    </w:p>
    <w:p w14:paraId="003E53CC" w14:textId="0FA06CB3" w:rsidR="0027653E" w:rsidRDefault="0027653E" w:rsidP="0027653E">
      <w:pPr>
        <w:pStyle w:val="NoSpacing"/>
        <w:bidi/>
        <w:jc w:val="center"/>
        <w:rPr>
          <w:rFonts w:ascii="Arial" w:hAnsi="Arial" w:cs="Arial"/>
        </w:rPr>
      </w:pPr>
    </w:p>
    <w:p w14:paraId="1876CF2B" w14:textId="2189B5F1" w:rsidR="0027653E" w:rsidRDefault="0027653E" w:rsidP="0027653E">
      <w:pPr>
        <w:pStyle w:val="NoSpacing"/>
        <w:bidi/>
        <w:jc w:val="center"/>
        <w:rPr>
          <w:rFonts w:ascii="Arial" w:hAnsi="Arial" w:cs="Arial"/>
        </w:rPr>
      </w:pPr>
    </w:p>
    <w:p w14:paraId="3B15A6EF" w14:textId="2D49FA7E" w:rsidR="0027653E" w:rsidRDefault="0027653E" w:rsidP="0027653E">
      <w:pPr>
        <w:pStyle w:val="NoSpacing"/>
        <w:bidi/>
        <w:jc w:val="center"/>
        <w:rPr>
          <w:rFonts w:ascii="Arial" w:hAnsi="Arial" w:cs="Arial"/>
        </w:rPr>
      </w:pPr>
    </w:p>
    <w:p w14:paraId="0A1B8885" w14:textId="7B33DE5E" w:rsidR="0027653E" w:rsidRDefault="0027653E" w:rsidP="0027653E">
      <w:pPr>
        <w:pStyle w:val="NoSpacing"/>
        <w:bidi/>
        <w:jc w:val="center"/>
        <w:rPr>
          <w:rFonts w:ascii="Arial" w:hAnsi="Arial" w:cs="Arial"/>
        </w:rPr>
      </w:pPr>
    </w:p>
    <w:p w14:paraId="0FE6AB1F" w14:textId="76CC9F34" w:rsidR="0027653E" w:rsidRDefault="0027653E" w:rsidP="0027653E">
      <w:pPr>
        <w:pStyle w:val="NoSpacing"/>
        <w:bidi/>
        <w:jc w:val="center"/>
        <w:rPr>
          <w:rFonts w:ascii="Arial" w:hAnsi="Arial" w:cs="Arial"/>
        </w:rPr>
      </w:pPr>
    </w:p>
    <w:p w14:paraId="2304960A" w14:textId="77777777" w:rsidR="0027653E" w:rsidRDefault="0027653E" w:rsidP="0027653E">
      <w:pPr>
        <w:pStyle w:val="NoSpacing"/>
        <w:bidi/>
        <w:jc w:val="center"/>
        <w:rPr>
          <w:rFonts w:ascii="Arial" w:hAnsi="Arial" w:cs="Arial"/>
        </w:rPr>
      </w:pPr>
    </w:p>
    <w:p w14:paraId="52DB86E7" w14:textId="2C68D3A6" w:rsidR="0094124C" w:rsidRDefault="0094124C" w:rsidP="0094124C">
      <w:pPr>
        <w:pStyle w:val="NoSpacing"/>
        <w:bidi/>
        <w:jc w:val="center"/>
        <w:rPr>
          <w:rFonts w:ascii="Arial" w:hAnsi="Arial" w:cs="Arial"/>
        </w:rPr>
      </w:pPr>
    </w:p>
    <w:p w14:paraId="4C8C4E90" w14:textId="5EB948E6" w:rsidR="0094124C" w:rsidRDefault="0094124C" w:rsidP="0094124C">
      <w:pPr>
        <w:pStyle w:val="NoSpacing"/>
        <w:bidi/>
        <w:jc w:val="center"/>
        <w:rPr>
          <w:rFonts w:ascii="Arial" w:hAnsi="Arial" w:cs="Arial"/>
        </w:rPr>
      </w:pPr>
    </w:p>
    <w:p w14:paraId="052E8CA7" w14:textId="617B656D" w:rsidR="0094124C" w:rsidRDefault="0094124C" w:rsidP="0094124C">
      <w:pPr>
        <w:pStyle w:val="NoSpacing"/>
        <w:bidi/>
        <w:jc w:val="center"/>
        <w:rPr>
          <w:rFonts w:ascii="Arial" w:hAnsi="Arial" w:cs="Arial"/>
        </w:rPr>
      </w:pPr>
    </w:p>
    <w:p w14:paraId="55EF035A" w14:textId="77777777" w:rsidR="0094124C" w:rsidRDefault="0094124C" w:rsidP="0094124C">
      <w:pPr>
        <w:pStyle w:val="NoSpacing"/>
        <w:bidi/>
        <w:jc w:val="center"/>
        <w:rPr>
          <w:rFonts w:ascii="Arial" w:hAnsi="Arial" w:cs="Arial"/>
        </w:rPr>
      </w:pPr>
    </w:p>
    <w:p w14:paraId="66481D9D" w14:textId="745B3DAF" w:rsidR="001346A8" w:rsidRDefault="001346A8" w:rsidP="001346A8">
      <w:pPr>
        <w:pStyle w:val="NoSpacing"/>
        <w:bidi/>
        <w:jc w:val="center"/>
        <w:rPr>
          <w:rFonts w:ascii="Arial" w:hAnsi="Arial" w:cs="Arial"/>
        </w:rPr>
      </w:pPr>
    </w:p>
    <w:p w14:paraId="3E230A06" w14:textId="77777777" w:rsidR="001346A8" w:rsidRPr="003756D0" w:rsidRDefault="001346A8" w:rsidP="001346A8">
      <w:pPr>
        <w:jc w:val="center"/>
        <w:rPr>
          <w:rFonts w:ascii="Arial" w:hAnsi="Arial" w:cs="Arial"/>
          <w:b/>
          <w:bCs/>
        </w:rPr>
      </w:pPr>
      <w:r w:rsidRPr="003756D0">
        <w:rPr>
          <w:rFonts w:ascii="Arial" w:hAnsi="Arial" w:cs="Arial"/>
          <w:b/>
          <w:bCs/>
        </w:rPr>
        <w:t>Annex (3)</w:t>
      </w:r>
    </w:p>
    <w:p w14:paraId="61445B20" w14:textId="77777777" w:rsidR="001346A8" w:rsidRPr="003756D0" w:rsidRDefault="001346A8" w:rsidP="001346A8">
      <w:pPr>
        <w:spacing w:after="0" w:line="240" w:lineRule="auto"/>
        <w:rPr>
          <w:rFonts w:ascii="Arial" w:hAnsi="Arial" w:cs="Arial"/>
          <w:b/>
          <w:bCs/>
        </w:rPr>
      </w:pPr>
    </w:p>
    <w:p w14:paraId="1668B764" w14:textId="77777777" w:rsidR="001346A8" w:rsidRPr="003756D0" w:rsidRDefault="001346A8" w:rsidP="001346A8">
      <w:pPr>
        <w:jc w:val="center"/>
        <w:rPr>
          <w:rFonts w:ascii="Arial" w:hAnsi="Arial" w:cs="Arial"/>
          <w:b/>
          <w:bCs/>
        </w:rPr>
      </w:pPr>
      <w:r w:rsidRPr="003756D0">
        <w:rPr>
          <w:rFonts w:ascii="Arial" w:hAnsi="Arial" w:cs="Arial"/>
          <w:b/>
          <w:bCs/>
        </w:rPr>
        <w:t>Performance Bond</w:t>
      </w:r>
    </w:p>
    <w:p w14:paraId="4A5025DC" w14:textId="77777777" w:rsidR="001346A8" w:rsidRPr="003756D0" w:rsidRDefault="001346A8" w:rsidP="001346A8">
      <w:pPr>
        <w:rPr>
          <w:rFonts w:ascii="Arial" w:hAnsi="Arial" w:cs="Arial"/>
        </w:rPr>
      </w:pPr>
    </w:p>
    <w:p w14:paraId="7FC93B0A" w14:textId="77777777" w:rsidR="001346A8" w:rsidRPr="007930B3" w:rsidRDefault="001346A8" w:rsidP="001346A8">
      <w:pPr>
        <w:spacing w:after="0" w:line="240" w:lineRule="auto"/>
        <w:ind w:left="360" w:hanging="360"/>
        <w:jc w:val="both"/>
        <w:rPr>
          <w:rFonts w:ascii="Calibri" w:eastAsia="SimSun" w:hAnsi="Calibri" w:cs="Arial"/>
          <w:b/>
          <w:bCs/>
        </w:rPr>
      </w:pPr>
      <w:r w:rsidRPr="007930B3">
        <w:rPr>
          <w:rFonts w:ascii="Calibri" w:eastAsia="SimSun" w:hAnsi="Calibri" w:cs="Arial"/>
          <w:b/>
          <w:bCs/>
        </w:rPr>
        <w:t xml:space="preserve">To: Mobile Interim Company No. 2 S.A.L. </w:t>
      </w:r>
    </w:p>
    <w:p w14:paraId="65EAF1D5"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 xml:space="preserve">Fouad Chehab Avenue, Touch building, (Beirut Central- Block B and C), </w:t>
      </w:r>
      <w:proofErr w:type="spellStart"/>
      <w:r w:rsidRPr="007930B3">
        <w:rPr>
          <w:rFonts w:ascii="Calibri" w:eastAsia="SimSun" w:hAnsi="Calibri" w:cs="Arial"/>
          <w:b/>
          <w:bCs/>
        </w:rPr>
        <w:t>Bashoura</w:t>
      </w:r>
      <w:proofErr w:type="spellEnd"/>
      <w:r w:rsidRPr="007930B3">
        <w:rPr>
          <w:rFonts w:ascii="Calibri" w:eastAsia="SimSun" w:hAnsi="Calibri" w:cs="Arial"/>
          <w:b/>
          <w:bCs/>
        </w:rPr>
        <w:t>, Beirut, Lebanon.</w:t>
      </w:r>
    </w:p>
    <w:p w14:paraId="014C5452"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Beirut - Lebanon</w:t>
      </w:r>
    </w:p>
    <w:p w14:paraId="684B7C64" w14:textId="77777777" w:rsidR="001346A8" w:rsidRPr="007930B3" w:rsidRDefault="001346A8" w:rsidP="001346A8">
      <w:pPr>
        <w:spacing w:after="0" w:line="240" w:lineRule="auto"/>
        <w:ind w:left="450" w:hanging="90"/>
        <w:jc w:val="both"/>
        <w:rPr>
          <w:rFonts w:ascii="Calibri" w:eastAsia="SimSun" w:hAnsi="Calibri" w:cs="Arial"/>
          <w:b/>
          <w:bCs/>
        </w:rPr>
      </w:pPr>
      <w:r w:rsidRPr="007930B3">
        <w:rPr>
          <w:rFonts w:ascii="Calibri" w:eastAsia="SimSun" w:hAnsi="Calibri" w:cs="Arial"/>
          <w:b/>
          <w:bCs/>
        </w:rPr>
        <w:t>(Hereinafter referred to as “MIC2”)</w:t>
      </w:r>
    </w:p>
    <w:p w14:paraId="32F007C9" w14:textId="77777777" w:rsidR="001346A8" w:rsidRPr="003756D0" w:rsidRDefault="001346A8" w:rsidP="001346A8">
      <w:pPr>
        <w:ind w:left="450" w:hanging="90"/>
        <w:rPr>
          <w:rFonts w:ascii="Arial" w:hAnsi="Arial" w:cs="Arial"/>
        </w:rPr>
      </w:pPr>
    </w:p>
    <w:p w14:paraId="3D6767D6" w14:textId="77777777" w:rsidR="001346A8" w:rsidRPr="003756D0" w:rsidRDefault="001346A8" w:rsidP="001346A8">
      <w:pPr>
        <w:rPr>
          <w:rFonts w:ascii="Arial" w:hAnsi="Arial" w:cs="Arial"/>
        </w:rPr>
      </w:pPr>
      <w:r w:rsidRPr="003756D0">
        <w:rPr>
          <w:rFonts w:ascii="Arial" w:hAnsi="Arial" w:cs="Arial"/>
        </w:rPr>
        <w:t>From: __________________________</w:t>
      </w:r>
    </w:p>
    <w:p w14:paraId="430750F6" w14:textId="77777777" w:rsidR="001346A8" w:rsidRPr="003756D0" w:rsidRDefault="001346A8" w:rsidP="001346A8">
      <w:pPr>
        <w:ind w:left="720" w:hanging="90"/>
        <w:rPr>
          <w:rFonts w:ascii="Arial" w:hAnsi="Arial" w:cs="Arial"/>
        </w:rPr>
      </w:pPr>
      <w:r w:rsidRPr="003756D0">
        <w:rPr>
          <w:rFonts w:ascii="Arial" w:hAnsi="Arial" w:cs="Arial"/>
        </w:rPr>
        <w:t xml:space="preserve">Address </w:t>
      </w:r>
    </w:p>
    <w:p w14:paraId="0AB9CD81" w14:textId="77777777" w:rsidR="001346A8" w:rsidRPr="003756D0" w:rsidRDefault="001346A8" w:rsidP="001346A8">
      <w:pPr>
        <w:ind w:left="426"/>
        <w:rPr>
          <w:rFonts w:ascii="Arial" w:hAnsi="Arial" w:cs="Arial"/>
        </w:rPr>
      </w:pPr>
      <w:r w:rsidRPr="003756D0">
        <w:rPr>
          <w:rFonts w:ascii="Arial" w:hAnsi="Arial" w:cs="Arial"/>
        </w:rPr>
        <w:t>(Hereinafter referred to as “the Bank”)</w:t>
      </w:r>
    </w:p>
    <w:p w14:paraId="150D8311" w14:textId="77777777" w:rsidR="001346A8" w:rsidRPr="003756D0" w:rsidRDefault="001346A8" w:rsidP="001346A8">
      <w:pPr>
        <w:jc w:val="center"/>
        <w:rPr>
          <w:rFonts w:ascii="Arial" w:hAnsi="Arial" w:cs="Arial"/>
          <w:b/>
          <w:bCs/>
        </w:rPr>
      </w:pPr>
      <w:r w:rsidRPr="003756D0">
        <w:rPr>
          <w:rFonts w:ascii="Arial" w:hAnsi="Arial" w:cs="Arial"/>
          <w:b/>
          <w:bCs/>
        </w:rPr>
        <w:t>Subject: Performance Bond</w:t>
      </w:r>
    </w:p>
    <w:p w14:paraId="4269D54E" w14:textId="77777777" w:rsidR="001346A8" w:rsidRPr="003756D0" w:rsidRDefault="001346A8" w:rsidP="001346A8">
      <w:pPr>
        <w:rPr>
          <w:rFonts w:ascii="Arial" w:hAnsi="Arial" w:cs="Arial"/>
        </w:rPr>
      </w:pPr>
      <w:r w:rsidRPr="003756D0">
        <w:rPr>
          <w:rFonts w:ascii="Arial" w:hAnsi="Arial" w:cs="Arial"/>
        </w:rPr>
        <w:t>Re: MIC2 …………………………….. Contract</w:t>
      </w:r>
    </w:p>
    <w:p w14:paraId="7128D8AA" w14:textId="77777777" w:rsidR="001346A8" w:rsidRPr="003756D0" w:rsidRDefault="001346A8" w:rsidP="001346A8">
      <w:pPr>
        <w:rPr>
          <w:rFonts w:ascii="Arial" w:hAnsi="Arial" w:cs="Arial"/>
        </w:rPr>
      </w:pPr>
    </w:p>
    <w:p w14:paraId="470CEEF6" w14:textId="2609B672" w:rsidR="001346A8" w:rsidRPr="003756D0" w:rsidRDefault="001346A8" w:rsidP="001346A8">
      <w:pPr>
        <w:rPr>
          <w:rFonts w:ascii="Arial" w:hAnsi="Arial" w:cs="Arial"/>
        </w:rPr>
      </w:pPr>
      <w:r w:rsidRPr="003756D0">
        <w:rPr>
          <w:rFonts w:ascii="Arial" w:hAnsi="Arial" w:cs="Arial"/>
        </w:rPr>
        <w:t>This Performance Bond is made on ________ (day) of ___________ (month) 20</w:t>
      </w:r>
      <w:r>
        <w:rPr>
          <w:rFonts w:ascii="Arial" w:hAnsi="Arial" w:cs="Arial"/>
        </w:rPr>
        <w:t>2</w:t>
      </w:r>
      <w:proofErr w:type="gramStart"/>
      <w:r w:rsidRPr="003756D0">
        <w:rPr>
          <w:rFonts w:ascii="Arial" w:hAnsi="Arial" w:cs="Arial"/>
        </w:rPr>
        <w:t>..….</w:t>
      </w:r>
      <w:proofErr w:type="gramEnd"/>
      <w:r w:rsidRPr="003756D0">
        <w:rPr>
          <w:rFonts w:ascii="Arial" w:hAnsi="Arial" w:cs="Arial"/>
        </w:rPr>
        <w:t xml:space="preserve"> by the Bank in favor of MIC2.</w:t>
      </w:r>
    </w:p>
    <w:p w14:paraId="56384149" w14:textId="77777777" w:rsidR="001346A8" w:rsidRPr="003756D0" w:rsidRDefault="001346A8" w:rsidP="001346A8">
      <w:pPr>
        <w:rPr>
          <w:rFonts w:ascii="Arial" w:hAnsi="Arial" w:cs="Arial"/>
        </w:rPr>
      </w:pPr>
      <w:r w:rsidRPr="003756D0">
        <w:rPr>
          <w:rFonts w:ascii="Arial" w:hAnsi="Arial" w:cs="Arial"/>
        </w:rPr>
        <w:t>Preamble</w:t>
      </w:r>
    </w:p>
    <w:p w14:paraId="472D7944" w14:textId="5E02E13E" w:rsidR="001346A8" w:rsidRPr="003756D0" w:rsidRDefault="001346A8" w:rsidP="000C34E9">
      <w:pPr>
        <w:jc w:val="both"/>
        <w:rPr>
          <w:rFonts w:ascii="Arial" w:hAnsi="Arial" w:cs="Arial"/>
        </w:rPr>
      </w:pPr>
      <w:r w:rsidRPr="003756D0">
        <w:rPr>
          <w:rFonts w:ascii="Arial" w:hAnsi="Arial" w:cs="Arial"/>
        </w:rPr>
        <w:t>With reference to the Purchase Order no. ……………. (</w:t>
      </w:r>
      <w:proofErr w:type="gramStart"/>
      <w:r w:rsidRPr="003756D0">
        <w:rPr>
          <w:rFonts w:ascii="Arial" w:hAnsi="Arial" w:cs="Arial"/>
        </w:rPr>
        <w:t>the</w:t>
      </w:r>
      <w:proofErr w:type="gramEnd"/>
      <w:r w:rsidRPr="003756D0">
        <w:rPr>
          <w:rFonts w:ascii="Arial" w:hAnsi="Arial" w:cs="Arial"/>
        </w:rPr>
        <w:t xml:space="preserve"> “Purchase Order”) issued under the framework Agreement (Hereinafter referred to as the “Agreement”) entered into by and between Mobile Interim Company No.2 S.A.L. (Hereinafter referred to as “MIC2”) and ………………. (Hereinafter referred to as the “Supplier”), on ......./……/………, for a period of  one year automatically renewed year after year</w:t>
      </w:r>
      <w:r>
        <w:rPr>
          <w:rFonts w:ascii="Arial" w:hAnsi="Arial" w:cs="Arial"/>
        </w:rPr>
        <w:t xml:space="preserve"> for three year</w:t>
      </w:r>
      <w:r w:rsidRPr="003756D0">
        <w:rPr>
          <w:rFonts w:ascii="Arial" w:hAnsi="Arial" w:cs="Arial"/>
        </w:rPr>
        <w:t xml:space="preserve">, it is an obligation of the Supplier to submit within </w:t>
      </w:r>
      <w:r>
        <w:rPr>
          <w:rFonts w:ascii="Arial" w:hAnsi="Arial" w:cs="Arial"/>
        </w:rPr>
        <w:t>fifteen</w:t>
      </w:r>
      <w:r w:rsidRPr="003756D0">
        <w:rPr>
          <w:rFonts w:ascii="Arial" w:hAnsi="Arial" w:cs="Arial"/>
        </w:rPr>
        <w:t xml:space="preserve"> (</w:t>
      </w:r>
      <w:r>
        <w:rPr>
          <w:rFonts w:ascii="Arial" w:hAnsi="Arial" w:cs="Arial"/>
        </w:rPr>
        <w:t>15</w:t>
      </w:r>
      <w:r w:rsidRPr="003756D0">
        <w:rPr>
          <w:rFonts w:ascii="Arial" w:hAnsi="Arial" w:cs="Arial"/>
        </w:rPr>
        <w:t xml:space="preserve">) days following the issuance date of the relevant Purchase order and to maintain in full force and effect, a Performance Bond up to the amount representing ten per cent (10%) of the total Purchase Order value (hereinafter referred as “the Guarantee”) issued and signed by a </w:t>
      </w:r>
      <w:proofErr w:type="spellStart"/>
      <w:r w:rsidR="000C34E9">
        <w:rPr>
          <w:rFonts w:ascii="Arial" w:hAnsi="Arial" w:cs="Arial"/>
        </w:rPr>
        <w:t>a</w:t>
      </w:r>
      <w:proofErr w:type="spellEnd"/>
      <w:r w:rsidR="000C34E9">
        <w:rPr>
          <w:rFonts w:ascii="Arial" w:hAnsi="Arial" w:cs="Arial"/>
        </w:rPr>
        <w:t xml:space="preserve"> </w:t>
      </w:r>
      <w:r w:rsidRPr="003756D0">
        <w:rPr>
          <w:rFonts w:ascii="Arial" w:hAnsi="Arial" w:cs="Arial"/>
        </w:rPr>
        <w:t xml:space="preserve">Qualified in order to ensure the satisfactory, timely and faithful performance of the Supplier’s obligations under the Agreement. </w:t>
      </w:r>
    </w:p>
    <w:p w14:paraId="36920730" w14:textId="77777777" w:rsidR="001346A8" w:rsidRPr="003756D0" w:rsidRDefault="001346A8" w:rsidP="001346A8">
      <w:pPr>
        <w:ind w:left="90"/>
        <w:jc w:val="both"/>
        <w:rPr>
          <w:rFonts w:ascii="Arial" w:hAnsi="Arial" w:cs="Arial"/>
        </w:rPr>
      </w:pPr>
    </w:p>
    <w:p w14:paraId="1B2A7BFB" w14:textId="77777777" w:rsidR="001346A8" w:rsidRPr="003756D0" w:rsidRDefault="001346A8" w:rsidP="001346A8">
      <w:pPr>
        <w:pStyle w:val="ListParagraph"/>
        <w:numPr>
          <w:ilvl w:val="0"/>
          <w:numId w:val="20"/>
        </w:numPr>
        <w:spacing w:before="120" w:after="120" w:line="240" w:lineRule="auto"/>
        <w:jc w:val="both"/>
        <w:rPr>
          <w:rFonts w:ascii="Arial" w:hAnsi="Arial" w:cs="Arial"/>
          <w:b/>
          <w:bCs/>
        </w:rPr>
      </w:pPr>
      <w:r w:rsidRPr="003756D0">
        <w:rPr>
          <w:rFonts w:ascii="Arial" w:hAnsi="Arial" w:cs="Arial"/>
          <w:b/>
          <w:bCs/>
        </w:rPr>
        <w:t xml:space="preserve">Guarantee. </w:t>
      </w:r>
    </w:p>
    <w:p w14:paraId="47E300DC" w14:textId="1037A774" w:rsidR="001346A8" w:rsidRPr="003756D0" w:rsidRDefault="001346A8" w:rsidP="001346A8">
      <w:pPr>
        <w:jc w:val="both"/>
        <w:rPr>
          <w:rFonts w:ascii="Arial" w:hAnsi="Arial" w:cs="Arial"/>
        </w:rPr>
      </w:pPr>
      <w:r w:rsidRPr="003756D0">
        <w:rPr>
          <w:rFonts w:ascii="Arial" w:hAnsi="Arial" w:cs="Arial"/>
        </w:rPr>
        <w:t xml:space="preserve">The Bank hereby irrevocably, unconditionally, jointly and severally with the Supplier ensures and guarantees the payment of any amount due by the Supplier to MIC2  up to the aggregate net amount of </w:t>
      </w:r>
      <w:r w:rsidR="00793172">
        <w:rPr>
          <w:rFonts w:ascii="Arial" w:hAnsi="Arial" w:cs="Arial"/>
        </w:rPr>
        <w:t xml:space="preserve">Fresh </w:t>
      </w:r>
      <w:r w:rsidRPr="003756D0">
        <w:rPr>
          <w:rFonts w:ascii="Arial" w:hAnsi="Arial" w:cs="Arial"/>
        </w:rPr>
        <w:t>USD /-----------------/ (US Dollars…………………Only), representing ten per cent (10%) of the total relevant Purchase Order value, in accordance with the provisions of the Agreement, immediately upon first written demand by MIC2, and in any case, without any notice, reference or further enquiry from the Supplier or any other party and without requiring or obtaining any evidence or proof (other than the first written demand) that MIC2 is entitled to any such payment of the respective Supplier’s guaranteed obligations.</w:t>
      </w:r>
    </w:p>
    <w:p w14:paraId="6AA4C5FF" w14:textId="77777777" w:rsidR="001346A8" w:rsidRPr="003756D0" w:rsidRDefault="001346A8" w:rsidP="001346A8">
      <w:pPr>
        <w:jc w:val="both"/>
        <w:rPr>
          <w:rFonts w:ascii="Arial" w:hAnsi="Arial" w:cs="Arial"/>
        </w:rPr>
      </w:pPr>
      <w:r w:rsidRPr="003756D0">
        <w:rPr>
          <w:rFonts w:ascii="Arial" w:hAnsi="Arial" w:cs="Arial"/>
        </w:rPr>
        <w:t>Any amount paid by the Bank under this Guarantee will automatically reduce its amount for the same.</w:t>
      </w:r>
    </w:p>
    <w:p w14:paraId="4E4CABD1" w14:textId="77777777" w:rsidR="001346A8" w:rsidRPr="003756D0" w:rsidRDefault="001346A8" w:rsidP="001346A8">
      <w:pPr>
        <w:pStyle w:val="ListParagraph"/>
        <w:numPr>
          <w:ilvl w:val="0"/>
          <w:numId w:val="20"/>
        </w:numPr>
        <w:spacing w:before="120" w:after="120" w:line="240" w:lineRule="auto"/>
        <w:jc w:val="both"/>
        <w:rPr>
          <w:rFonts w:ascii="Arial" w:hAnsi="Arial" w:cs="Arial"/>
        </w:rPr>
      </w:pPr>
      <w:r w:rsidRPr="003756D0">
        <w:rPr>
          <w:rFonts w:ascii="Arial" w:hAnsi="Arial" w:cs="Arial"/>
          <w:b/>
          <w:bCs/>
        </w:rPr>
        <w:t>Supplier’s Guaranteed Obligations</w:t>
      </w:r>
      <w:r w:rsidRPr="003756D0">
        <w:rPr>
          <w:rFonts w:ascii="Arial" w:hAnsi="Arial" w:cs="Arial"/>
        </w:rPr>
        <w:t xml:space="preserve">. </w:t>
      </w:r>
    </w:p>
    <w:p w14:paraId="285F6529" w14:textId="06A18E06" w:rsidR="001346A8" w:rsidRPr="003756D0" w:rsidRDefault="001346A8" w:rsidP="000C34E9">
      <w:pPr>
        <w:jc w:val="both"/>
        <w:rPr>
          <w:rFonts w:ascii="Arial" w:hAnsi="Arial" w:cs="Arial"/>
        </w:rPr>
      </w:pPr>
      <w:r w:rsidRPr="003756D0">
        <w:rPr>
          <w:rFonts w:ascii="Arial" w:hAnsi="Arial" w:cs="Arial"/>
        </w:rPr>
        <w:t>By the present Guarantee, the Bank hereby irrevocably and unconditionally guarantees the timely, faithful and satisfactory performance by the Supplier of all its obligations under the Agreement all in conformance with the set out timelines, Key Performance Indicators and Service Levels</w:t>
      </w:r>
      <w:r w:rsidR="000C34E9">
        <w:rPr>
          <w:rFonts w:ascii="Arial" w:hAnsi="Arial" w:cs="Arial"/>
        </w:rPr>
        <w:t>.</w:t>
      </w:r>
    </w:p>
    <w:p w14:paraId="6EB89701" w14:textId="77777777" w:rsidR="001346A8" w:rsidRPr="003756D0" w:rsidRDefault="001346A8" w:rsidP="001346A8">
      <w:pPr>
        <w:ind w:left="1080"/>
        <w:jc w:val="both"/>
        <w:rPr>
          <w:rFonts w:ascii="Arial" w:hAnsi="Arial" w:cs="Arial"/>
        </w:rPr>
      </w:pPr>
    </w:p>
    <w:p w14:paraId="3A85FBA6"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The Continuity of the Guarantee.</w:t>
      </w:r>
    </w:p>
    <w:p w14:paraId="4113D391" w14:textId="77777777" w:rsidR="001346A8" w:rsidRPr="003756D0" w:rsidRDefault="001346A8" w:rsidP="001346A8">
      <w:pPr>
        <w:autoSpaceDE w:val="0"/>
        <w:autoSpaceDN w:val="0"/>
        <w:adjustRightInd w:val="0"/>
        <w:jc w:val="both"/>
        <w:rPr>
          <w:rFonts w:ascii="Arial" w:hAnsi="Arial" w:cs="Arial"/>
        </w:rPr>
      </w:pPr>
      <w:r w:rsidRPr="003756D0">
        <w:rPr>
          <w:rFonts w:ascii="Arial" w:hAnsi="Arial" w:cs="Arial"/>
        </w:rPr>
        <w:t>This Guarantee shall continue to be effective and in force, or be revived and reinstated, as the case may be, after its expiration</w:t>
      </w:r>
      <w:proofErr w:type="gramStart"/>
      <w:r w:rsidRPr="003756D0">
        <w:rPr>
          <w:rFonts w:ascii="Arial" w:hAnsi="Arial" w:cs="Arial"/>
        </w:rPr>
        <w:t>,(</w:t>
      </w:r>
      <w:proofErr w:type="spellStart"/>
      <w:proofErr w:type="gramEnd"/>
      <w:r w:rsidRPr="003756D0">
        <w:rPr>
          <w:rFonts w:ascii="Arial" w:hAnsi="Arial" w:cs="Arial"/>
        </w:rPr>
        <w:t>i</w:t>
      </w:r>
      <w:proofErr w:type="spellEnd"/>
      <w:r w:rsidRPr="003756D0">
        <w:rPr>
          <w:rFonts w:ascii="Arial" w:hAnsi="Arial" w:cs="Arial"/>
        </w:rPr>
        <w:t>) if the Supplier’s obligations under the Agreement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30A8275C" w14:textId="77777777" w:rsidR="001346A8" w:rsidRPr="003756D0" w:rsidRDefault="001346A8" w:rsidP="001346A8">
      <w:pPr>
        <w:autoSpaceDE w:val="0"/>
        <w:autoSpaceDN w:val="0"/>
        <w:adjustRightInd w:val="0"/>
        <w:jc w:val="both"/>
        <w:rPr>
          <w:rFonts w:ascii="Arial" w:hAnsi="Arial" w:cs="Arial"/>
        </w:rPr>
      </w:pPr>
      <w:r w:rsidRPr="003756D0">
        <w:rPr>
          <w:rFonts w:ascii="Arial" w:hAnsi="Arial" w:cs="Arial"/>
        </w:rPr>
        <w:t>The liability of the Bank hereunder shall not be diminished or impaired by any illegality, invalidity, unenforceability of the guaranteed Obligations against the Supplier,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Supplier in respect of the Guaranteed Obligations or the Bank in respect of this Guarantee.</w:t>
      </w:r>
    </w:p>
    <w:p w14:paraId="3DFACB6A"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Release.</w:t>
      </w:r>
    </w:p>
    <w:p w14:paraId="595A76ED" w14:textId="553DF320" w:rsidR="001346A8" w:rsidRPr="003756D0" w:rsidRDefault="001346A8" w:rsidP="000C34E9">
      <w:pPr>
        <w:jc w:val="both"/>
        <w:rPr>
          <w:rFonts w:ascii="Arial" w:hAnsi="Arial" w:cs="Arial"/>
        </w:rPr>
      </w:pPr>
      <w:r w:rsidRPr="003756D0">
        <w:rPr>
          <w:rFonts w:ascii="Arial" w:hAnsi="Arial" w:cs="Arial"/>
        </w:rPr>
        <w:t>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w:t>
      </w:r>
      <w:r w:rsidR="000C34E9">
        <w:rPr>
          <w:rFonts w:ascii="Arial" w:hAnsi="Arial" w:cs="Arial"/>
        </w:rPr>
        <w:t xml:space="preserve"> the purchase order period or until the termination of the agreement whichever comes first</w:t>
      </w:r>
      <w:r w:rsidRPr="003756D0">
        <w:rPr>
          <w:rFonts w:ascii="Arial" w:hAnsi="Arial" w:cs="Arial"/>
        </w:rPr>
        <w:t xml:space="preserve">, and the right of MIC2 to make a written demand at any time during this period shall not be impaired thereby. </w:t>
      </w:r>
    </w:p>
    <w:p w14:paraId="7E913EA1"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Waiver of Defenses.</w:t>
      </w:r>
    </w:p>
    <w:p w14:paraId="251CB335" w14:textId="77777777" w:rsidR="001346A8" w:rsidRPr="003756D0" w:rsidRDefault="001346A8" w:rsidP="001346A8">
      <w:pPr>
        <w:jc w:val="both"/>
        <w:rPr>
          <w:rFonts w:ascii="Arial" w:hAnsi="Arial" w:cs="Arial"/>
        </w:rPr>
      </w:pPr>
      <w:r w:rsidRPr="003756D0">
        <w:rPr>
          <w:rFonts w:ascii="Arial" w:hAnsi="Arial" w:cs="Arial"/>
        </w:rPr>
        <w:t>The Bank hereby acknowledges that it does not have any right of discussion or divisibility under Lebanese law in respect of the Guaranteed Obligations.</w:t>
      </w:r>
    </w:p>
    <w:p w14:paraId="5913B086" w14:textId="77777777" w:rsidR="001346A8" w:rsidRPr="003756D0" w:rsidRDefault="001346A8" w:rsidP="001346A8">
      <w:pPr>
        <w:jc w:val="both"/>
        <w:rPr>
          <w:rFonts w:ascii="Arial" w:hAnsi="Arial" w:cs="Arial"/>
        </w:rPr>
      </w:pPr>
      <w:r w:rsidRPr="003756D0">
        <w:rPr>
          <w:rFonts w:ascii="Arial" w:hAnsi="Arial" w:cs="Arial"/>
        </w:rPr>
        <w:t>The Bank hereby irrevocably and unconditionally waives, to the fullest extent permitted by applicable law:</w:t>
      </w:r>
    </w:p>
    <w:p w14:paraId="6367EE54"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any and all notices which may be required by statute, rule of law or otherwise, to preserve intact any rights of MIC2 against the Supplier including without limitation, any demand, presentment, protest or notice of acceptance, notice of any liability to which this guarantee may apply; and</w:t>
      </w:r>
    </w:p>
    <w:p w14:paraId="252EEAB4"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promptness, diligence and any right to the enforcement, assertion or exercise by MIC2 of any right, power, privilege or remedy; and</w:t>
      </w:r>
    </w:p>
    <w:p w14:paraId="13EEBB3C" w14:textId="77777777" w:rsidR="001346A8" w:rsidRPr="003756D0" w:rsidRDefault="001346A8" w:rsidP="001346A8">
      <w:pPr>
        <w:pStyle w:val="Level5"/>
        <w:numPr>
          <w:ilvl w:val="0"/>
          <w:numId w:val="19"/>
        </w:numPr>
        <w:spacing w:before="120" w:after="120" w:line="240" w:lineRule="auto"/>
        <w:rPr>
          <w:rFonts w:eastAsiaTheme="minorHAnsi" w:cs="Arial"/>
          <w:kern w:val="0"/>
          <w:sz w:val="22"/>
          <w:szCs w:val="22"/>
          <w:lang w:val="en-US"/>
        </w:rPr>
      </w:pPr>
      <w:r w:rsidRPr="003756D0">
        <w:rPr>
          <w:rFonts w:eastAsiaTheme="minorHAnsi" w:cs="Arial"/>
          <w:kern w:val="0"/>
          <w:sz w:val="22"/>
          <w:szCs w:val="22"/>
          <w:lang w:val="en-US"/>
        </w:rPr>
        <w:t>any requirement that MIC2 or any other person exhaust any right, power, privilege or remedy, or mitigate any damages resulting from default, in respect of the Guaranteed Obligations; and</w:t>
      </w:r>
    </w:p>
    <w:p w14:paraId="489196FB" w14:textId="1B3E45A0" w:rsidR="001346A8" w:rsidRDefault="001346A8" w:rsidP="001346A8">
      <w:pPr>
        <w:pStyle w:val="Level5"/>
        <w:numPr>
          <w:ilvl w:val="0"/>
          <w:numId w:val="19"/>
        </w:numPr>
        <w:spacing w:before="120" w:after="120" w:line="240" w:lineRule="auto"/>
        <w:rPr>
          <w:rFonts w:eastAsiaTheme="minorHAnsi" w:cs="Arial"/>
          <w:kern w:val="0"/>
          <w:sz w:val="22"/>
          <w:szCs w:val="22"/>
          <w:lang w:val="en-US"/>
        </w:rPr>
      </w:pPr>
      <w:proofErr w:type="gramStart"/>
      <w:r w:rsidRPr="003756D0">
        <w:rPr>
          <w:rFonts w:eastAsiaTheme="minorHAnsi" w:cs="Arial"/>
          <w:kern w:val="0"/>
          <w:sz w:val="22"/>
          <w:szCs w:val="22"/>
          <w:lang w:val="en-US"/>
        </w:rPr>
        <w:t>the</w:t>
      </w:r>
      <w:proofErr w:type="gramEnd"/>
      <w:r w:rsidRPr="003756D0">
        <w:rPr>
          <w:rFonts w:eastAsiaTheme="minorHAnsi" w:cs="Arial"/>
          <w:kern w:val="0"/>
          <w:sz w:val="22"/>
          <w:szCs w:val="22"/>
          <w:lang w:val="en-US"/>
        </w:rPr>
        <w:t xml:space="preserve"> litigation, administration, dissolution, lack of capacity or authority or, any change in the name or constitution of the Supplier or the Bank.</w:t>
      </w:r>
    </w:p>
    <w:p w14:paraId="3F01CC17" w14:textId="77777777" w:rsidR="000C34E9" w:rsidRPr="003756D0" w:rsidRDefault="000C34E9" w:rsidP="000C34E9">
      <w:pPr>
        <w:pStyle w:val="Level5"/>
        <w:numPr>
          <w:ilvl w:val="0"/>
          <w:numId w:val="0"/>
        </w:numPr>
        <w:spacing w:before="120" w:after="120" w:line="240" w:lineRule="auto"/>
        <w:ind w:left="603"/>
        <w:rPr>
          <w:rFonts w:eastAsiaTheme="minorHAnsi" w:cs="Arial"/>
          <w:kern w:val="0"/>
          <w:sz w:val="22"/>
          <w:szCs w:val="22"/>
          <w:lang w:val="en-US"/>
        </w:rPr>
      </w:pPr>
    </w:p>
    <w:p w14:paraId="1459FF24"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Assignment.</w:t>
      </w:r>
    </w:p>
    <w:p w14:paraId="5B9DC764" w14:textId="77777777" w:rsidR="001346A8" w:rsidRPr="003756D0" w:rsidRDefault="001346A8" w:rsidP="001346A8">
      <w:pPr>
        <w:jc w:val="both"/>
        <w:rPr>
          <w:rFonts w:ascii="Arial" w:hAnsi="Arial" w:cs="Arial"/>
        </w:rPr>
      </w:pPr>
      <w:r w:rsidRPr="003756D0">
        <w:rPr>
          <w:rFonts w:ascii="Arial" w:hAnsi="Arial" w:cs="Arial"/>
        </w:rPr>
        <w:t>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Supplier to, and may be enforced by, any third party to whom the benefit of the Guarantee is assigned (in whole or in part) as if such third party were MIC2 under this Guarantee. MIC2 shall then give notice of the assignment to the Bank.</w:t>
      </w:r>
    </w:p>
    <w:p w14:paraId="4EF733D3" w14:textId="48E1F034" w:rsidR="001346A8" w:rsidRPr="003756D0" w:rsidRDefault="001346A8" w:rsidP="001346A8">
      <w:pPr>
        <w:jc w:val="both"/>
        <w:rPr>
          <w:rFonts w:ascii="Arial" w:hAnsi="Arial" w:cs="Arial"/>
        </w:rPr>
      </w:pPr>
      <w:r w:rsidRPr="003756D0">
        <w:rPr>
          <w:rFonts w:ascii="Arial" w:hAnsi="Arial" w:cs="Arial"/>
        </w:rPr>
        <w:t xml:space="preserve">. </w:t>
      </w:r>
    </w:p>
    <w:p w14:paraId="7C8C0016"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Notices.</w:t>
      </w:r>
    </w:p>
    <w:p w14:paraId="21EC556A" w14:textId="77777777" w:rsidR="001346A8" w:rsidRPr="003756D0" w:rsidRDefault="001346A8" w:rsidP="001346A8">
      <w:pPr>
        <w:jc w:val="both"/>
        <w:rPr>
          <w:rFonts w:ascii="Arial" w:hAnsi="Arial" w:cs="Arial"/>
        </w:rPr>
      </w:pPr>
      <w:r w:rsidRPr="003756D0">
        <w:rPr>
          <w:rFonts w:ascii="Arial" w:hAnsi="Arial" w:cs="Arial"/>
        </w:rPr>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02957C15"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Governing Law.</w:t>
      </w:r>
    </w:p>
    <w:p w14:paraId="3BC5EA6D" w14:textId="77777777" w:rsidR="001346A8" w:rsidRPr="003756D0" w:rsidRDefault="001346A8" w:rsidP="001346A8">
      <w:pPr>
        <w:jc w:val="both"/>
        <w:rPr>
          <w:rFonts w:ascii="Arial" w:hAnsi="Arial" w:cs="Arial"/>
        </w:rPr>
      </w:pPr>
      <w:r w:rsidRPr="003756D0">
        <w:rPr>
          <w:rFonts w:ascii="Arial" w:hAnsi="Arial" w:cs="Arial"/>
        </w:rPr>
        <w:t>This Guarantee is governed by, and shall be construed in accordance with the Lebanese law.</w:t>
      </w:r>
    </w:p>
    <w:p w14:paraId="32BF254D" w14:textId="77777777" w:rsidR="001346A8" w:rsidRPr="003756D0" w:rsidRDefault="001346A8" w:rsidP="001346A8">
      <w:pPr>
        <w:spacing w:before="120" w:after="120" w:line="240" w:lineRule="auto"/>
        <w:jc w:val="both"/>
        <w:rPr>
          <w:rFonts w:ascii="Arial" w:hAnsi="Arial" w:cs="Arial"/>
        </w:rPr>
      </w:pPr>
      <w:r w:rsidRPr="003756D0">
        <w:rPr>
          <w:rFonts w:ascii="Arial" w:hAnsi="Arial" w:cs="Arial"/>
        </w:rPr>
        <w:t>All disputes arising out, of, or in connection with the present agreement shall be submitted to the Beirut courts and settled under the Lebanese Laws.</w:t>
      </w:r>
    </w:p>
    <w:p w14:paraId="6A06D350" w14:textId="77777777" w:rsidR="001346A8" w:rsidRPr="003756D0" w:rsidRDefault="001346A8" w:rsidP="001346A8">
      <w:pPr>
        <w:spacing w:before="120" w:after="120" w:line="240" w:lineRule="auto"/>
        <w:jc w:val="both"/>
        <w:rPr>
          <w:rFonts w:ascii="Arial" w:hAnsi="Arial" w:cs="Arial"/>
        </w:rPr>
      </w:pPr>
    </w:p>
    <w:p w14:paraId="22E583D3" w14:textId="77777777" w:rsidR="001346A8" w:rsidRPr="003756D0" w:rsidRDefault="001346A8" w:rsidP="001346A8">
      <w:pPr>
        <w:spacing w:before="120" w:after="120" w:line="240" w:lineRule="auto"/>
        <w:jc w:val="both"/>
        <w:rPr>
          <w:rFonts w:ascii="Arial" w:hAnsi="Arial" w:cs="Arial"/>
        </w:rPr>
      </w:pPr>
    </w:p>
    <w:p w14:paraId="59FEEE5F" w14:textId="77777777" w:rsidR="001346A8" w:rsidRPr="003756D0" w:rsidRDefault="001346A8" w:rsidP="001346A8">
      <w:pPr>
        <w:numPr>
          <w:ilvl w:val="0"/>
          <w:numId w:val="20"/>
        </w:numPr>
        <w:spacing w:before="120" w:after="120" w:line="240" w:lineRule="auto"/>
        <w:contextualSpacing/>
        <w:jc w:val="both"/>
        <w:rPr>
          <w:rFonts w:ascii="Arial" w:hAnsi="Arial" w:cs="Arial"/>
          <w:b/>
          <w:bCs/>
        </w:rPr>
      </w:pPr>
      <w:r w:rsidRPr="003756D0">
        <w:rPr>
          <w:rFonts w:ascii="Arial" w:hAnsi="Arial" w:cs="Arial"/>
          <w:b/>
          <w:bCs/>
        </w:rPr>
        <w:t>Expiration.</w:t>
      </w:r>
    </w:p>
    <w:p w14:paraId="240B9F9C" w14:textId="77777777" w:rsidR="001346A8" w:rsidRPr="003756D0" w:rsidRDefault="001346A8" w:rsidP="001346A8">
      <w:pPr>
        <w:jc w:val="both"/>
        <w:rPr>
          <w:rFonts w:ascii="Arial" w:hAnsi="Arial" w:cs="Arial"/>
        </w:rPr>
      </w:pPr>
      <w:r w:rsidRPr="003756D0">
        <w:rPr>
          <w:rFonts w:ascii="Arial" w:hAnsi="Arial" w:cs="Arial"/>
        </w:rPr>
        <w:t xml:space="preserve">This Guarantee expires on……………………, and can be renewed at the Supplier’s sole expense for a period of ……………….. </w:t>
      </w:r>
      <w:proofErr w:type="gramStart"/>
      <w:r w:rsidRPr="003756D0">
        <w:rPr>
          <w:rFonts w:ascii="Arial" w:hAnsi="Arial" w:cs="Arial"/>
        </w:rPr>
        <w:t>at</w:t>
      </w:r>
      <w:proofErr w:type="gramEnd"/>
      <w:r w:rsidRPr="003756D0">
        <w:rPr>
          <w:rFonts w:ascii="Arial" w:hAnsi="Arial" w:cs="Arial"/>
        </w:rPr>
        <w:t xml:space="preserve"> the unilateral request of MIC 2; this request will not require approval of Supplier and it will be executed unconditionally. 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6CF6E921" w14:textId="77777777" w:rsidR="001346A8" w:rsidRPr="003756D0" w:rsidRDefault="001346A8" w:rsidP="001346A8">
      <w:pPr>
        <w:jc w:val="both"/>
        <w:rPr>
          <w:rFonts w:ascii="Arial" w:hAnsi="Arial" w:cs="Arial"/>
        </w:rPr>
      </w:pPr>
      <w:r w:rsidRPr="003756D0">
        <w:rPr>
          <w:rFonts w:ascii="Arial" w:hAnsi="Arial" w:cs="Arial"/>
        </w:rPr>
        <w:t>IN witness of which this Guarantee has been signed on behalf of the Bank on the date which appears on the first page.</w:t>
      </w:r>
    </w:p>
    <w:p w14:paraId="575A7F70" w14:textId="77777777" w:rsidR="001346A8" w:rsidRPr="003756D0" w:rsidRDefault="001346A8" w:rsidP="001346A8">
      <w:pPr>
        <w:jc w:val="both"/>
        <w:rPr>
          <w:rFonts w:ascii="Arial" w:hAnsi="Arial" w:cs="Arial"/>
        </w:rPr>
      </w:pPr>
    </w:p>
    <w:p w14:paraId="6B5A4ADF" w14:textId="2E943ACA" w:rsidR="001346A8" w:rsidRPr="00BD44C5" w:rsidRDefault="001346A8" w:rsidP="0094124C">
      <w:pPr>
        <w:jc w:val="both"/>
        <w:rPr>
          <w:rFonts w:ascii="Arial" w:hAnsi="Arial" w:cs="Arial"/>
        </w:rPr>
      </w:pPr>
      <w:r w:rsidRPr="003756D0">
        <w:rPr>
          <w:rFonts w:ascii="Arial" w:hAnsi="Arial" w:cs="Arial"/>
        </w:rPr>
        <w:t>BY: ________________________________</w:t>
      </w:r>
    </w:p>
    <w:sectPr w:rsidR="001346A8" w:rsidRPr="00BD44C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44735" w14:textId="77777777" w:rsidR="004B5BEE" w:rsidRDefault="004B5BEE" w:rsidP="00641FBC">
      <w:pPr>
        <w:spacing w:after="0" w:line="240" w:lineRule="auto"/>
      </w:pPr>
      <w:r>
        <w:separator/>
      </w:r>
    </w:p>
  </w:endnote>
  <w:endnote w:type="continuationSeparator" w:id="0">
    <w:p w14:paraId="401D7561" w14:textId="77777777" w:rsidR="004B5BEE" w:rsidRDefault="004B5BEE" w:rsidP="00641FBC">
      <w:pPr>
        <w:spacing w:after="0" w:line="240" w:lineRule="auto"/>
      </w:pPr>
      <w:r>
        <w:continuationSeparator/>
      </w:r>
    </w:p>
  </w:endnote>
  <w:endnote w:type="continuationNotice" w:id="1">
    <w:p w14:paraId="6758F7E0" w14:textId="77777777" w:rsidR="004B5BEE" w:rsidRDefault="004B5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848399"/>
      <w:docPartObj>
        <w:docPartGallery w:val="Page Numbers (Bottom of Page)"/>
        <w:docPartUnique/>
      </w:docPartObj>
    </w:sdtPr>
    <w:sdtEndPr/>
    <w:sdtContent>
      <w:sdt>
        <w:sdtPr>
          <w:id w:val="1728636285"/>
          <w:docPartObj>
            <w:docPartGallery w:val="Page Numbers (Top of Page)"/>
            <w:docPartUnique/>
          </w:docPartObj>
        </w:sdtPr>
        <w:sdtEndPr/>
        <w:sdtContent>
          <w:p w14:paraId="095A3113" w14:textId="5BE5F56D" w:rsidR="00641FBC" w:rsidRDefault="00641FB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47F21">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47F21">
              <w:rPr>
                <w:b/>
                <w:bCs/>
                <w:noProof/>
              </w:rPr>
              <w:t>14</w:t>
            </w:r>
            <w:r>
              <w:rPr>
                <w:b/>
                <w:bCs/>
                <w:sz w:val="24"/>
                <w:szCs w:val="24"/>
              </w:rPr>
              <w:fldChar w:fldCharType="end"/>
            </w:r>
          </w:p>
        </w:sdtContent>
      </w:sdt>
    </w:sdtContent>
  </w:sdt>
  <w:p w14:paraId="64195DCC" w14:textId="77777777" w:rsidR="00641FBC" w:rsidRDefault="00641F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1C563" w14:textId="77777777" w:rsidR="004B5BEE" w:rsidRDefault="004B5BEE" w:rsidP="00641FBC">
      <w:pPr>
        <w:spacing w:after="0" w:line="240" w:lineRule="auto"/>
      </w:pPr>
      <w:r>
        <w:separator/>
      </w:r>
    </w:p>
  </w:footnote>
  <w:footnote w:type="continuationSeparator" w:id="0">
    <w:p w14:paraId="029D13DC" w14:textId="77777777" w:rsidR="004B5BEE" w:rsidRDefault="004B5BEE" w:rsidP="00641FBC">
      <w:pPr>
        <w:spacing w:after="0" w:line="240" w:lineRule="auto"/>
      </w:pPr>
      <w:r>
        <w:continuationSeparator/>
      </w:r>
    </w:p>
  </w:footnote>
  <w:footnote w:type="continuationNotice" w:id="1">
    <w:p w14:paraId="712E5EB8" w14:textId="77777777" w:rsidR="004B5BEE" w:rsidRDefault="004B5BE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4F478" w14:textId="77777777" w:rsidR="00147D0C" w:rsidRDefault="00147D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54E1E90"/>
    <w:multiLevelType w:val="hybridMultilevel"/>
    <w:tmpl w:val="FFCCD70C"/>
    <w:lvl w:ilvl="0" w:tplc="38F2F58E">
      <w:start w:val="20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4574"/>
    <w:multiLevelType w:val="hybridMultilevel"/>
    <w:tmpl w:val="811ED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A6DF6"/>
    <w:multiLevelType w:val="multilevel"/>
    <w:tmpl w:val="A0AEADD4"/>
    <w:lvl w:ilvl="0">
      <w:start w:val="3"/>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D34"/>
    <w:multiLevelType w:val="multilevel"/>
    <w:tmpl w:val="E4426112"/>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773EA1"/>
    <w:multiLevelType w:val="hybridMultilevel"/>
    <w:tmpl w:val="B5DEA7F0"/>
    <w:lvl w:ilvl="0" w:tplc="5392A050">
      <w:start w:val="1"/>
      <w:numFmt w:val="lowerLetter"/>
      <w:lvlText w:val="(%1)"/>
      <w:lvlJc w:val="left"/>
      <w:pPr>
        <w:ind w:left="603" w:hanging="360"/>
      </w:pPr>
      <w:rPr>
        <w:rFonts w:hint="default"/>
      </w:rPr>
    </w:lvl>
    <w:lvl w:ilvl="1" w:tplc="04090019" w:tentative="1">
      <w:start w:val="1"/>
      <w:numFmt w:val="lowerLetter"/>
      <w:lvlText w:val="%2."/>
      <w:lvlJc w:val="left"/>
      <w:pPr>
        <w:ind w:left="1323" w:hanging="360"/>
      </w:pPr>
    </w:lvl>
    <w:lvl w:ilvl="2" w:tplc="0409001B" w:tentative="1">
      <w:start w:val="1"/>
      <w:numFmt w:val="lowerRoman"/>
      <w:lvlText w:val="%3."/>
      <w:lvlJc w:val="right"/>
      <w:pPr>
        <w:ind w:left="2043" w:hanging="180"/>
      </w:pPr>
    </w:lvl>
    <w:lvl w:ilvl="3" w:tplc="0409000F" w:tentative="1">
      <w:start w:val="1"/>
      <w:numFmt w:val="decimal"/>
      <w:lvlText w:val="%4."/>
      <w:lvlJc w:val="left"/>
      <w:pPr>
        <w:ind w:left="2763" w:hanging="360"/>
      </w:pPr>
    </w:lvl>
    <w:lvl w:ilvl="4" w:tplc="04090019" w:tentative="1">
      <w:start w:val="1"/>
      <w:numFmt w:val="lowerLetter"/>
      <w:lvlText w:val="%5."/>
      <w:lvlJc w:val="left"/>
      <w:pPr>
        <w:ind w:left="3483" w:hanging="360"/>
      </w:pPr>
    </w:lvl>
    <w:lvl w:ilvl="5" w:tplc="0409001B" w:tentative="1">
      <w:start w:val="1"/>
      <w:numFmt w:val="lowerRoman"/>
      <w:lvlText w:val="%6."/>
      <w:lvlJc w:val="right"/>
      <w:pPr>
        <w:ind w:left="4203" w:hanging="180"/>
      </w:pPr>
    </w:lvl>
    <w:lvl w:ilvl="6" w:tplc="0409000F" w:tentative="1">
      <w:start w:val="1"/>
      <w:numFmt w:val="decimal"/>
      <w:lvlText w:val="%7."/>
      <w:lvlJc w:val="left"/>
      <w:pPr>
        <w:ind w:left="4923" w:hanging="360"/>
      </w:pPr>
    </w:lvl>
    <w:lvl w:ilvl="7" w:tplc="04090019" w:tentative="1">
      <w:start w:val="1"/>
      <w:numFmt w:val="lowerLetter"/>
      <w:lvlText w:val="%8."/>
      <w:lvlJc w:val="left"/>
      <w:pPr>
        <w:ind w:left="5643" w:hanging="360"/>
      </w:pPr>
    </w:lvl>
    <w:lvl w:ilvl="8" w:tplc="0409001B" w:tentative="1">
      <w:start w:val="1"/>
      <w:numFmt w:val="lowerRoman"/>
      <w:lvlText w:val="%9."/>
      <w:lvlJc w:val="right"/>
      <w:pPr>
        <w:ind w:left="6363" w:hanging="180"/>
      </w:pPr>
    </w:lvl>
  </w:abstractNum>
  <w:abstractNum w:abstractNumId="9" w15:restartNumberingAfterBreak="0">
    <w:nsid w:val="290B55E2"/>
    <w:multiLevelType w:val="hybridMultilevel"/>
    <w:tmpl w:val="43AC889C"/>
    <w:lvl w:ilvl="0" w:tplc="31F883F4">
      <w:start w:val="1"/>
      <w:numFmt w:val="upperRoman"/>
      <w:lvlText w:val="%1."/>
      <w:lvlJc w:val="left"/>
      <w:pPr>
        <w:ind w:left="810" w:hanging="720"/>
      </w:pPr>
      <w:rPr>
        <w:rFonts w:hint="default"/>
        <w:b/>
        <w:sz w:val="22"/>
        <w:szCs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5B5270A"/>
    <w:multiLevelType w:val="hybridMultilevel"/>
    <w:tmpl w:val="38E87B96"/>
    <w:lvl w:ilvl="0" w:tplc="CC2C5C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02639"/>
    <w:multiLevelType w:val="hybridMultilevel"/>
    <w:tmpl w:val="5468914A"/>
    <w:lvl w:ilvl="0" w:tplc="0409000F">
      <w:start w:val="1"/>
      <w:numFmt w:val="decimal"/>
      <w:lvlText w:val="%1."/>
      <w:lvlJc w:val="left"/>
      <w:pPr>
        <w:ind w:left="108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CA4326F"/>
    <w:multiLevelType w:val="multilevel"/>
    <w:tmpl w:val="BB8C7E86"/>
    <w:lvl w:ilvl="0">
      <w:start w:val="5"/>
      <w:numFmt w:val="decimal"/>
      <w:lvlText w:val="%1."/>
      <w:lvlJc w:val="left"/>
      <w:pPr>
        <w:ind w:left="360" w:hanging="360"/>
      </w:pPr>
      <w:rPr>
        <w:rFonts w:hint="default"/>
      </w:rPr>
    </w:lvl>
    <w:lvl w:ilvl="1">
      <w:start w:val="7"/>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904A63"/>
    <w:multiLevelType w:val="multilevel"/>
    <w:tmpl w:val="D7A4532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B24376"/>
    <w:multiLevelType w:val="multilevel"/>
    <w:tmpl w:val="7CF2D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655604"/>
    <w:multiLevelType w:val="hybridMultilevel"/>
    <w:tmpl w:val="75E44A08"/>
    <w:lvl w:ilvl="0" w:tplc="9E06D742">
      <w:start w:val="1"/>
      <w:numFmt w:val="upperRoman"/>
      <w:lvlText w:val="%1."/>
      <w:lvlJc w:val="left"/>
      <w:pPr>
        <w:ind w:left="810" w:hanging="720"/>
      </w:pPr>
      <w:rPr>
        <w:rFonts w:hint="default"/>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5669C9"/>
    <w:multiLevelType w:val="multilevel"/>
    <w:tmpl w:val="3B8CFC6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AD1BCD"/>
    <w:multiLevelType w:val="hybridMultilevel"/>
    <w:tmpl w:val="07802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2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2"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F74797"/>
    <w:multiLevelType w:val="multilevel"/>
    <w:tmpl w:val="6228F0BE"/>
    <w:lvl w:ilvl="0">
      <w:start w:val="5"/>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24"/>
  </w:num>
  <w:num w:numId="4">
    <w:abstractNumId w:val="16"/>
  </w:num>
  <w:num w:numId="5">
    <w:abstractNumId w:val="6"/>
  </w:num>
  <w:num w:numId="6">
    <w:abstractNumId w:val="19"/>
  </w:num>
  <w:num w:numId="7">
    <w:abstractNumId w:val="22"/>
  </w:num>
  <w:num w:numId="8">
    <w:abstractNumId w:val="5"/>
  </w:num>
  <w:num w:numId="9">
    <w:abstractNumId w:val="0"/>
  </w:num>
  <w:num w:numId="10">
    <w:abstractNumId w:val="20"/>
  </w:num>
  <w:num w:numId="11">
    <w:abstractNumId w:val="4"/>
  </w:num>
  <w:num w:numId="12">
    <w:abstractNumId w:val="17"/>
  </w:num>
  <w:num w:numId="13">
    <w:abstractNumId w:val="12"/>
  </w:num>
  <w:num w:numId="14">
    <w:abstractNumId w:val="7"/>
  </w:num>
  <w:num w:numId="15">
    <w:abstractNumId w:val="14"/>
  </w:num>
  <w:num w:numId="16">
    <w:abstractNumId w:val="1"/>
  </w:num>
  <w:num w:numId="17">
    <w:abstractNumId w:val="9"/>
  </w:num>
  <w:num w:numId="18">
    <w:abstractNumId w:val="11"/>
  </w:num>
  <w:num w:numId="19">
    <w:abstractNumId w:val="8"/>
  </w:num>
  <w:num w:numId="20">
    <w:abstractNumId w:val="15"/>
  </w:num>
  <w:num w:numId="21">
    <w:abstractNumId w:val="18"/>
  </w:num>
  <w:num w:numId="22">
    <w:abstractNumId w:val="13"/>
  </w:num>
  <w:num w:numId="23">
    <w:abstractNumId w:val="23"/>
  </w:num>
  <w:num w:numId="24">
    <w:abstractNumId w:val="10"/>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her Khatib">
    <w15:presenceInfo w15:providerId="AD" w15:userId="S-1-5-21-650392835-2463425025-3790067295-2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1742"/>
    <w:rsid w:val="00010CF5"/>
    <w:rsid w:val="00012FAA"/>
    <w:rsid w:val="000140C6"/>
    <w:rsid w:val="00021538"/>
    <w:rsid w:val="00034AFE"/>
    <w:rsid w:val="00040D54"/>
    <w:rsid w:val="00042D73"/>
    <w:rsid w:val="00054596"/>
    <w:rsid w:val="000569A9"/>
    <w:rsid w:val="00074ED5"/>
    <w:rsid w:val="00082673"/>
    <w:rsid w:val="000924B7"/>
    <w:rsid w:val="000938CA"/>
    <w:rsid w:val="000B12D1"/>
    <w:rsid w:val="000C34E9"/>
    <w:rsid w:val="000C5D96"/>
    <w:rsid w:val="000C65CF"/>
    <w:rsid w:val="000D28CC"/>
    <w:rsid w:val="000D345B"/>
    <w:rsid w:val="000D5C5F"/>
    <w:rsid w:val="000D65A0"/>
    <w:rsid w:val="000E00F7"/>
    <w:rsid w:val="000E02B0"/>
    <w:rsid w:val="000E2FCA"/>
    <w:rsid w:val="000F00CE"/>
    <w:rsid w:val="00101211"/>
    <w:rsid w:val="00104C75"/>
    <w:rsid w:val="00122962"/>
    <w:rsid w:val="00125419"/>
    <w:rsid w:val="001346A8"/>
    <w:rsid w:val="00143144"/>
    <w:rsid w:val="00147D0C"/>
    <w:rsid w:val="00147F21"/>
    <w:rsid w:val="0015177E"/>
    <w:rsid w:val="00154DCB"/>
    <w:rsid w:val="001601BB"/>
    <w:rsid w:val="00162E3B"/>
    <w:rsid w:val="00164044"/>
    <w:rsid w:val="00173AEF"/>
    <w:rsid w:val="00183CFF"/>
    <w:rsid w:val="001A17A1"/>
    <w:rsid w:val="001A48CB"/>
    <w:rsid w:val="001B0F70"/>
    <w:rsid w:val="001B4A85"/>
    <w:rsid w:val="001B6831"/>
    <w:rsid w:val="001C0EBE"/>
    <w:rsid w:val="001C20AC"/>
    <w:rsid w:val="001C23BD"/>
    <w:rsid w:val="001D1C77"/>
    <w:rsid w:val="001E017B"/>
    <w:rsid w:val="001E7C3C"/>
    <w:rsid w:val="001F387A"/>
    <w:rsid w:val="00205AFA"/>
    <w:rsid w:val="00206D84"/>
    <w:rsid w:val="002103B2"/>
    <w:rsid w:val="002134B6"/>
    <w:rsid w:val="00214974"/>
    <w:rsid w:val="00222C2E"/>
    <w:rsid w:val="0022406A"/>
    <w:rsid w:val="0022643D"/>
    <w:rsid w:val="00231A07"/>
    <w:rsid w:val="002320FC"/>
    <w:rsid w:val="00232685"/>
    <w:rsid w:val="00234338"/>
    <w:rsid w:val="002426EF"/>
    <w:rsid w:val="0024447D"/>
    <w:rsid w:val="00250C91"/>
    <w:rsid w:val="002571DA"/>
    <w:rsid w:val="00257F0E"/>
    <w:rsid w:val="002612A8"/>
    <w:rsid w:val="002628F1"/>
    <w:rsid w:val="00267BD6"/>
    <w:rsid w:val="00272037"/>
    <w:rsid w:val="00275570"/>
    <w:rsid w:val="0027653E"/>
    <w:rsid w:val="0027707A"/>
    <w:rsid w:val="00287B28"/>
    <w:rsid w:val="00295341"/>
    <w:rsid w:val="002A49D4"/>
    <w:rsid w:val="002C2B5A"/>
    <w:rsid w:val="002D00ED"/>
    <w:rsid w:val="002E2593"/>
    <w:rsid w:val="002F0D5F"/>
    <w:rsid w:val="002F160E"/>
    <w:rsid w:val="002F3BE2"/>
    <w:rsid w:val="002F76F4"/>
    <w:rsid w:val="00300272"/>
    <w:rsid w:val="003020DB"/>
    <w:rsid w:val="00302597"/>
    <w:rsid w:val="003070B9"/>
    <w:rsid w:val="00312490"/>
    <w:rsid w:val="00315185"/>
    <w:rsid w:val="003165F0"/>
    <w:rsid w:val="003202B7"/>
    <w:rsid w:val="003222CF"/>
    <w:rsid w:val="003340D5"/>
    <w:rsid w:val="003347BD"/>
    <w:rsid w:val="00335964"/>
    <w:rsid w:val="003361B4"/>
    <w:rsid w:val="00351BC6"/>
    <w:rsid w:val="0035208F"/>
    <w:rsid w:val="00357F5D"/>
    <w:rsid w:val="003756D0"/>
    <w:rsid w:val="00375CB4"/>
    <w:rsid w:val="003811F0"/>
    <w:rsid w:val="003816E0"/>
    <w:rsid w:val="003978F9"/>
    <w:rsid w:val="003A03CC"/>
    <w:rsid w:val="003C3AB2"/>
    <w:rsid w:val="003C4E95"/>
    <w:rsid w:val="003C58EC"/>
    <w:rsid w:val="003D5E76"/>
    <w:rsid w:val="003D7E37"/>
    <w:rsid w:val="003E11FC"/>
    <w:rsid w:val="003E778D"/>
    <w:rsid w:val="003F005A"/>
    <w:rsid w:val="003F3479"/>
    <w:rsid w:val="003F38BF"/>
    <w:rsid w:val="003F4317"/>
    <w:rsid w:val="0040174B"/>
    <w:rsid w:val="0040357A"/>
    <w:rsid w:val="004072C1"/>
    <w:rsid w:val="0040768B"/>
    <w:rsid w:val="00412265"/>
    <w:rsid w:val="00412640"/>
    <w:rsid w:val="004157DD"/>
    <w:rsid w:val="00417976"/>
    <w:rsid w:val="00427C59"/>
    <w:rsid w:val="00430959"/>
    <w:rsid w:val="00433252"/>
    <w:rsid w:val="004402D3"/>
    <w:rsid w:val="00440D09"/>
    <w:rsid w:val="00450577"/>
    <w:rsid w:val="004567DC"/>
    <w:rsid w:val="004620CD"/>
    <w:rsid w:val="00470DBA"/>
    <w:rsid w:val="00473C16"/>
    <w:rsid w:val="004877D7"/>
    <w:rsid w:val="0049151F"/>
    <w:rsid w:val="0049547B"/>
    <w:rsid w:val="004956B0"/>
    <w:rsid w:val="00495F5D"/>
    <w:rsid w:val="004A07AA"/>
    <w:rsid w:val="004A6853"/>
    <w:rsid w:val="004B12D9"/>
    <w:rsid w:val="004B5BEE"/>
    <w:rsid w:val="004B6180"/>
    <w:rsid w:val="004D5345"/>
    <w:rsid w:val="004D704B"/>
    <w:rsid w:val="004F169F"/>
    <w:rsid w:val="005066F5"/>
    <w:rsid w:val="005125B6"/>
    <w:rsid w:val="005145C4"/>
    <w:rsid w:val="005158EE"/>
    <w:rsid w:val="00517CBC"/>
    <w:rsid w:val="00520D12"/>
    <w:rsid w:val="00527F53"/>
    <w:rsid w:val="00535BE9"/>
    <w:rsid w:val="00537FB6"/>
    <w:rsid w:val="00550AB7"/>
    <w:rsid w:val="00557C6B"/>
    <w:rsid w:val="00564086"/>
    <w:rsid w:val="005668E9"/>
    <w:rsid w:val="00571918"/>
    <w:rsid w:val="00576A91"/>
    <w:rsid w:val="005823E9"/>
    <w:rsid w:val="005B3868"/>
    <w:rsid w:val="005C662B"/>
    <w:rsid w:val="005E2452"/>
    <w:rsid w:val="005F50F7"/>
    <w:rsid w:val="005F740C"/>
    <w:rsid w:val="00600B5D"/>
    <w:rsid w:val="006029BC"/>
    <w:rsid w:val="00603BE9"/>
    <w:rsid w:val="006054FB"/>
    <w:rsid w:val="006072E7"/>
    <w:rsid w:val="00616DBA"/>
    <w:rsid w:val="006177BC"/>
    <w:rsid w:val="00633C6D"/>
    <w:rsid w:val="00637A81"/>
    <w:rsid w:val="00641FBC"/>
    <w:rsid w:val="006470D2"/>
    <w:rsid w:val="006514D2"/>
    <w:rsid w:val="006526D2"/>
    <w:rsid w:val="006546C8"/>
    <w:rsid w:val="00654E63"/>
    <w:rsid w:val="00672DC5"/>
    <w:rsid w:val="00675A4E"/>
    <w:rsid w:val="00686963"/>
    <w:rsid w:val="006B0F43"/>
    <w:rsid w:val="006B2CFE"/>
    <w:rsid w:val="006C2FB6"/>
    <w:rsid w:val="006C34FD"/>
    <w:rsid w:val="006D0DB2"/>
    <w:rsid w:val="006D1B80"/>
    <w:rsid w:val="006D472C"/>
    <w:rsid w:val="006D75AA"/>
    <w:rsid w:val="006F10B5"/>
    <w:rsid w:val="006F7B32"/>
    <w:rsid w:val="00702882"/>
    <w:rsid w:val="007048F1"/>
    <w:rsid w:val="00704DB3"/>
    <w:rsid w:val="007057CD"/>
    <w:rsid w:val="00706AA9"/>
    <w:rsid w:val="00707C28"/>
    <w:rsid w:val="00714BB2"/>
    <w:rsid w:val="00716450"/>
    <w:rsid w:val="00716532"/>
    <w:rsid w:val="00721E8B"/>
    <w:rsid w:val="00763885"/>
    <w:rsid w:val="00764054"/>
    <w:rsid w:val="00777116"/>
    <w:rsid w:val="00780683"/>
    <w:rsid w:val="00782102"/>
    <w:rsid w:val="007930B3"/>
    <w:rsid w:val="00793172"/>
    <w:rsid w:val="0079610C"/>
    <w:rsid w:val="007A74F1"/>
    <w:rsid w:val="007B24B3"/>
    <w:rsid w:val="007B2C49"/>
    <w:rsid w:val="007B4D9B"/>
    <w:rsid w:val="007B6353"/>
    <w:rsid w:val="007D47A5"/>
    <w:rsid w:val="007D5DBE"/>
    <w:rsid w:val="007D7853"/>
    <w:rsid w:val="007E75E6"/>
    <w:rsid w:val="008028FB"/>
    <w:rsid w:val="00810B7A"/>
    <w:rsid w:val="0081288D"/>
    <w:rsid w:val="008162E7"/>
    <w:rsid w:val="00817536"/>
    <w:rsid w:val="00822521"/>
    <w:rsid w:val="008260D5"/>
    <w:rsid w:val="00831399"/>
    <w:rsid w:val="00836734"/>
    <w:rsid w:val="00846DEB"/>
    <w:rsid w:val="00854D64"/>
    <w:rsid w:val="00864E7C"/>
    <w:rsid w:val="00870E89"/>
    <w:rsid w:val="008737A3"/>
    <w:rsid w:val="008A6CDB"/>
    <w:rsid w:val="008B4F8A"/>
    <w:rsid w:val="008B500E"/>
    <w:rsid w:val="008B6F05"/>
    <w:rsid w:val="008C7535"/>
    <w:rsid w:val="008D6061"/>
    <w:rsid w:val="008E7A9A"/>
    <w:rsid w:val="00900667"/>
    <w:rsid w:val="009036DF"/>
    <w:rsid w:val="00903D10"/>
    <w:rsid w:val="00912DFC"/>
    <w:rsid w:val="0092021E"/>
    <w:rsid w:val="009228E5"/>
    <w:rsid w:val="00925A07"/>
    <w:rsid w:val="009263C2"/>
    <w:rsid w:val="00926574"/>
    <w:rsid w:val="00933F78"/>
    <w:rsid w:val="009403EC"/>
    <w:rsid w:val="0094124C"/>
    <w:rsid w:val="009428B9"/>
    <w:rsid w:val="009459D4"/>
    <w:rsid w:val="0094695A"/>
    <w:rsid w:val="0094737C"/>
    <w:rsid w:val="0095474C"/>
    <w:rsid w:val="009627A6"/>
    <w:rsid w:val="00970306"/>
    <w:rsid w:val="00972517"/>
    <w:rsid w:val="00972E08"/>
    <w:rsid w:val="0097740B"/>
    <w:rsid w:val="009A70CF"/>
    <w:rsid w:val="009B67C5"/>
    <w:rsid w:val="009C0563"/>
    <w:rsid w:val="009C44D8"/>
    <w:rsid w:val="009D07BA"/>
    <w:rsid w:val="009D25A2"/>
    <w:rsid w:val="009D78D8"/>
    <w:rsid w:val="009D7C72"/>
    <w:rsid w:val="009E1B31"/>
    <w:rsid w:val="009E4B79"/>
    <w:rsid w:val="009F15B8"/>
    <w:rsid w:val="009F24BF"/>
    <w:rsid w:val="00A02A87"/>
    <w:rsid w:val="00A24DB3"/>
    <w:rsid w:val="00A3121D"/>
    <w:rsid w:val="00A3322B"/>
    <w:rsid w:val="00A375E2"/>
    <w:rsid w:val="00A3784E"/>
    <w:rsid w:val="00A44298"/>
    <w:rsid w:val="00A51F4E"/>
    <w:rsid w:val="00A54A81"/>
    <w:rsid w:val="00A66215"/>
    <w:rsid w:val="00A761D8"/>
    <w:rsid w:val="00A77FCC"/>
    <w:rsid w:val="00A9231F"/>
    <w:rsid w:val="00AA1C83"/>
    <w:rsid w:val="00AB5ACD"/>
    <w:rsid w:val="00AC4540"/>
    <w:rsid w:val="00AD2250"/>
    <w:rsid w:val="00AD591D"/>
    <w:rsid w:val="00B1327A"/>
    <w:rsid w:val="00B16242"/>
    <w:rsid w:val="00B207AF"/>
    <w:rsid w:val="00B20F87"/>
    <w:rsid w:val="00B212A5"/>
    <w:rsid w:val="00B238AA"/>
    <w:rsid w:val="00B34327"/>
    <w:rsid w:val="00B34562"/>
    <w:rsid w:val="00B41B4B"/>
    <w:rsid w:val="00B53DF2"/>
    <w:rsid w:val="00B53E1B"/>
    <w:rsid w:val="00B54411"/>
    <w:rsid w:val="00B644D3"/>
    <w:rsid w:val="00B71F80"/>
    <w:rsid w:val="00B8134E"/>
    <w:rsid w:val="00B91213"/>
    <w:rsid w:val="00B928C2"/>
    <w:rsid w:val="00BA4E28"/>
    <w:rsid w:val="00BB0782"/>
    <w:rsid w:val="00BB389E"/>
    <w:rsid w:val="00BB4469"/>
    <w:rsid w:val="00BC3C9D"/>
    <w:rsid w:val="00BC3D5E"/>
    <w:rsid w:val="00BD44C5"/>
    <w:rsid w:val="00BD7C7B"/>
    <w:rsid w:val="00BE04D0"/>
    <w:rsid w:val="00BE0F17"/>
    <w:rsid w:val="00BE2D72"/>
    <w:rsid w:val="00BE654E"/>
    <w:rsid w:val="00BF382A"/>
    <w:rsid w:val="00C106FA"/>
    <w:rsid w:val="00C137CC"/>
    <w:rsid w:val="00C314AB"/>
    <w:rsid w:val="00C33CB0"/>
    <w:rsid w:val="00C40519"/>
    <w:rsid w:val="00C40ADE"/>
    <w:rsid w:val="00C4275F"/>
    <w:rsid w:val="00C431AB"/>
    <w:rsid w:val="00C57D3F"/>
    <w:rsid w:val="00C61D60"/>
    <w:rsid w:val="00C626FE"/>
    <w:rsid w:val="00C63104"/>
    <w:rsid w:val="00C644C9"/>
    <w:rsid w:val="00C7101E"/>
    <w:rsid w:val="00C80272"/>
    <w:rsid w:val="00C8147A"/>
    <w:rsid w:val="00C8752A"/>
    <w:rsid w:val="00C87CF4"/>
    <w:rsid w:val="00C966DC"/>
    <w:rsid w:val="00CB004B"/>
    <w:rsid w:val="00CB4485"/>
    <w:rsid w:val="00CD13B7"/>
    <w:rsid w:val="00CD479D"/>
    <w:rsid w:val="00CD4989"/>
    <w:rsid w:val="00CD726A"/>
    <w:rsid w:val="00CE10EF"/>
    <w:rsid w:val="00CF53A5"/>
    <w:rsid w:val="00CF5DCA"/>
    <w:rsid w:val="00D14DCF"/>
    <w:rsid w:val="00D23B70"/>
    <w:rsid w:val="00D40A85"/>
    <w:rsid w:val="00D42190"/>
    <w:rsid w:val="00D528B5"/>
    <w:rsid w:val="00D63FDA"/>
    <w:rsid w:val="00D6542D"/>
    <w:rsid w:val="00D862DF"/>
    <w:rsid w:val="00D9737E"/>
    <w:rsid w:val="00DA0582"/>
    <w:rsid w:val="00DA252A"/>
    <w:rsid w:val="00DA6365"/>
    <w:rsid w:val="00DB1BB4"/>
    <w:rsid w:val="00DB38C2"/>
    <w:rsid w:val="00DC4602"/>
    <w:rsid w:val="00DC515A"/>
    <w:rsid w:val="00DD3544"/>
    <w:rsid w:val="00DE2A3F"/>
    <w:rsid w:val="00DE68FA"/>
    <w:rsid w:val="00DE751C"/>
    <w:rsid w:val="00DF0FD0"/>
    <w:rsid w:val="00E047F3"/>
    <w:rsid w:val="00E1090D"/>
    <w:rsid w:val="00E1788B"/>
    <w:rsid w:val="00E17FF0"/>
    <w:rsid w:val="00E20977"/>
    <w:rsid w:val="00E34CEA"/>
    <w:rsid w:val="00E47813"/>
    <w:rsid w:val="00E639B3"/>
    <w:rsid w:val="00E752EE"/>
    <w:rsid w:val="00E75AF6"/>
    <w:rsid w:val="00E83C7D"/>
    <w:rsid w:val="00E85183"/>
    <w:rsid w:val="00E949CF"/>
    <w:rsid w:val="00EA36E7"/>
    <w:rsid w:val="00EA3A67"/>
    <w:rsid w:val="00EA5C62"/>
    <w:rsid w:val="00EB1E1B"/>
    <w:rsid w:val="00EB3836"/>
    <w:rsid w:val="00EB7E63"/>
    <w:rsid w:val="00EC1081"/>
    <w:rsid w:val="00EC111E"/>
    <w:rsid w:val="00EC1EB7"/>
    <w:rsid w:val="00EC6A80"/>
    <w:rsid w:val="00ED144F"/>
    <w:rsid w:val="00ED4657"/>
    <w:rsid w:val="00EE02D8"/>
    <w:rsid w:val="00EE1C28"/>
    <w:rsid w:val="00EE6277"/>
    <w:rsid w:val="00EE72B3"/>
    <w:rsid w:val="00EF3D44"/>
    <w:rsid w:val="00EF6561"/>
    <w:rsid w:val="00F02F68"/>
    <w:rsid w:val="00F07E40"/>
    <w:rsid w:val="00F247BB"/>
    <w:rsid w:val="00F3161D"/>
    <w:rsid w:val="00F346E6"/>
    <w:rsid w:val="00F439DE"/>
    <w:rsid w:val="00F47E90"/>
    <w:rsid w:val="00F50D60"/>
    <w:rsid w:val="00F55DE2"/>
    <w:rsid w:val="00F6297E"/>
    <w:rsid w:val="00F818D6"/>
    <w:rsid w:val="00F82680"/>
    <w:rsid w:val="00F85228"/>
    <w:rsid w:val="00F85E33"/>
    <w:rsid w:val="00FA01AE"/>
    <w:rsid w:val="00FA16C4"/>
    <w:rsid w:val="00FB0A1F"/>
    <w:rsid w:val="00FB7570"/>
    <w:rsid w:val="00FC6C73"/>
    <w:rsid w:val="00FC7E7E"/>
    <w:rsid w:val="00FE1ABA"/>
    <w:rsid w:val="00FE707C"/>
    <w:rsid w:val="00FF0595"/>
    <w:rsid w:val="00FF103F"/>
    <w:rsid w:val="00FF62D7"/>
    <w:rsid w:val="00FF74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2369"/>
  <w15:docId w15:val="{944ACA9B-85A2-4187-9545-F8B7F0FA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semiHidden/>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semiHidden/>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5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001742"/>
    <w:rPr>
      <w:b/>
      <w:bCs/>
    </w:rPr>
  </w:style>
  <w:style w:type="character" w:customStyle="1" w:styleId="CommentSubjectChar">
    <w:name w:val="Comment Subject Char"/>
    <w:basedOn w:val="CommentTextChar"/>
    <w:link w:val="CommentSubject"/>
    <w:uiPriority w:val="99"/>
    <w:semiHidden/>
    <w:rsid w:val="00001742"/>
    <w:rPr>
      <w:b/>
      <w:bCs/>
      <w:sz w:val="20"/>
      <w:szCs w:val="20"/>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locked/>
    <w:rsid w:val="001D1C77"/>
  </w:style>
  <w:style w:type="paragraph" w:styleId="Revision">
    <w:name w:val="Revision"/>
    <w:hidden/>
    <w:uiPriority w:val="99"/>
    <w:semiHidden/>
    <w:rsid w:val="00147F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CA88E-E49D-4372-9A3A-01EC4908A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4039</Words>
  <Characters>23025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Antoine Hanna</cp:lastModifiedBy>
  <cp:revision>6</cp:revision>
  <cp:lastPrinted>2014-05-28T10:29:00Z</cp:lastPrinted>
  <dcterms:created xsi:type="dcterms:W3CDTF">2023-07-14T09:14:00Z</dcterms:created>
  <dcterms:modified xsi:type="dcterms:W3CDTF">2023-07-20T10:59:00Z</dcterms:modified>
</cp:coreProperties>
</file>